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45C618DB" w14:textId="77777777" w:rsidTr="003F1ECC">
        <w:trPr>
          <w:trHeight w:hRule="exact" w:val="2948"/>
        </w:trPr>
        <w:tc>
          <w:tcPr>
            <w:tcW w:w="11185" w:type="dxa"/>
            <w:shd w:val="clear" w:color="auto" w:fill="00AFAA"/>
            <w:vAlign w:val="center"/>
          </w:tcPr>
          <w:p w14:paraId="16834A4D" w14:textId="3436C8A0" w:rsidR="00974E99" w:rsidRPr="00093294" w:rsidRDefault="00CA2262" w:rsidP="006F032D">
            <w:pPr>
              <w:pStyle w:val="Documenttype"/>
            </w:pPr>
            <w:bookmarkStart w:id="0" w:name="_GoBack" w:colFirst="0" w:colLast="0"/>
            <w:r>
              <w:t xml:space="preserve">Draft </w:t>
            </w:r>
            <w:r w:rsidR="00974E99" w:rsidRPr="00093294">
              <w:t xml:space="preserve">IALA </w:t>
            </w:r>
            <w:r w:rsidR="009A1FCD" w:rsidRPr="00093294">
              <w:t>Model Course</w:t>
            </w:r>
          </w:p>
        </w:tc>
      </w:tr>
      <w:bookmarkEnd w:id="0"/>
    </w:tbl>
    <w:p w14:paraId="5BB45BD4" w14:textId="77777777" w:rsidR="008972C3" w:rsidRPr="00093294" w:rsidRDefault="008972C3" w:rsidP="003274DB"/>
    <w:p w14:paraId="3133BECA" w14:textId="77777777" w:rsidR="00D74AE1" w:rsidRPr="00093294" w:rsidRDefault="00D74AE1" w:rsidP="003274DB"/>
    <w:p w14:paraId="292B1F01" w14:textId="7BC8E8C1" w:rsidR="007B7FEC" w:rsidRDefault="00A81A1B" w:rsidP="008572DE">
      <w:pPr>
        <w:pStyle w:val="Documentnumber"/>
        <w:spacing w:after="180"/>
      </w:pPr>
      <w:r>
        <w:t>L2.1.7</w:t>
      </w:r>
    </w:p>
    <w:p w14:paraId="72FCCF45" w14:textId="6F2E5256" w:rsidR="00CA2262" w:rsidRDefault="00CA2262" w:rsidP="00CA2262">
      <w:pPr>
        <w:pStyle w:val="Documentname"/>
        <w:spacing w:after="180"/>
      </w:pPr>
      <w:ins w:id="1" w:author="Seamus Doyle" w:date="2018-10-01T17:44:00Z">
        <w:r>
          <w:t xml:space="preserve">Marine </w:t>
        </w:r>
      </w:ins>
      <w:r w:rsidRPr="00CA2262">
        <w:t xml:space="preserve">AIDS TO NAVIGATION - TECHNICIAN TRAINING </w:t>
      </w:r>
    </w:p>
    <w:p w14:paraId="327DC53E" w14:textId="77777777" w:rsidR="00CA2262" w:rsidRDefault="00CA2262" w:rsidP="00CA2262">
      <w:pPr>
        <w:pStyle w:val="Documentname"/>
        <w:spacing w:after="180"/>
      </w:pPr>
      <w:r>
        <w:t>LEVEL 2 MODULE 1 ELEMENT 1.7</w:t>
      </w:r>
    </w:p>
    <w:p w14:paraId="7651381C" w14:textId="55AE1924" w:rsidR="00776004" w:rsidRPr="00093294" w:rsidRDefault="00CA2262" w:rsidP="00CA2262">
      <w:pPr>
        <w:pStyle w:val="Documentname"/>
        <w:spacing w:after="180"/>
      </w:pPr>
      <w:r w:rsidRPr="00CA2262">
        <w:t>Buoy Moorings</w:t>
      </w:r>
    </w:p>
    <w:p w14:paraId="7D3961C7" w14:textId="77777777" w:rsidR="00913B44" w:rsidRPr="00093294" w:rsidRDefault="00913B44" w:rsidP="00D74AE1"/>
    <w:p w14:paraId="1D691C16" w14:textId="77777777" w:rsidR="00913B44" w:rsidRPr="00093294" w:rsidRDefault="00913B44" w:rsidP="00D74AE1"/>
    <w:p w14:paraId="64673728" w14:textId="77777777" w:rsidR="00913B44" w:rsidRPr="00093294" w:rsidRDefault="00913B44" w:rsidP="00D74AE1"/>
    <w:p w14:paraId="66BBD817" w14:textId="77777777" w:rsidR="00913B44" w:rsidRPr="00093294" w:rsidRDefault="00913B44" w:rsidP="00D74AE1"/>
    <w:p w14:paraId="4F5DCD09" w14:textId="77777777" w:rsidR="00913B44" w:rsidRPr="00093294" w:rsidRDefault="00913B44" w:rsidP="00D74AE1"/>
    <w:p w14:paraId="5C8FB493" w14:textId="77777777" w:rsidR="00913B44" w:rsidRPr="00093294" w:rsidRDefault="00913B44" w:rsidP="00D74AE1"/>
    <w:p w14:paraId="100F513C" w14:textId="77777777" w:rsidR="00913B44" w:rsidRPr="00093294" w:rsidRDefault="00913B44" w:rsidP="00D74AE1"/>
    <w:p w14:paraId="36AC1881" w14:textId="77777777" w:rsidR="00913B44" w:rsidRPr="00093294" w:rsidRDefault="00913B44" w:rsidP="00D74AE1"/>
    <w:p w14:paraId="0334DF10" w14:textId="77777777" w:rsidR="00913B44" w:rsidRPr="00093294" w:rsidRDefault="00913B44" w:rsidP="00D74AE1"/>
    <w:p w14:paraId="1E5E2642" w14:textId="77777777" w:rsidR="00913B44" w:rsidRPr="00093294" w:rsidRDefault="00913B44" w:rsidP="00D74AE1"/>
    <w:p w14:paraId="1CEE635C" w14:textId="77777777" w:rsidR="00913B44" w:rsidRPr="00093294" w:rsidRDefault="00913B44" w:rsidP="00D74AE1"/>
    <w:p w14:paraId="00667F71" w14:textId="77777777" w:rsidR="00913B44" w:rsidRPr="00093294" w:rsidRDefault="00913B44" w:rsidP="00D74AE1"/>
    <w:p w14:paraId="7733BC4F" w14:textId="77777777" w:rsidR="00913B44" w:rsidRPr="00093294" w:rsidRDefault="00913B44" w:rsidP="00D74AE1"/>
    <w:p w14:paraId="16CC0DA0" w14:textId="77777777" w:rsidR="00913B44" w:rsidRPr="00093294" w:rsidRDefault="00913B44" w:rsidP="00D74AE1"/>
    <w:p w14:paraId="2D337CC8" w14:textId="77777777" w:rsidR="00913B44" w:rsidRPr="00093294" w:rsidRDefault="00913B44" w:rsidP="00D74AE1"/>
    <w:p w14:paraId="2B46CD57" w14:textId="77777777" w:rsidR="005C71FF" w:rsidRPr="00093294" w:rsidRDefault="005C71FF" w:rsidP="00D74AE1"/>
    <w:p w14:paraId="56403D6C" w14:textId="77777777" w:rsidR="00883AE3" w:rsidRPr="00093294" w:rsidRDefault="00883AE3" w:rsidP="00D74AE1"/>
    <w:p w14:paraId="798148A0" w14:textId="44CE124B" w:rsidR="00913B44" w:rsidRPr="00093294" w:rsidRDefault="00913B44" w:rsidP="00913B44">
      <w:pPr>
        <w:pStyle w:val="Editionnumber"/>
      </w:pPr>
      <w:r w:rsidRPr="00093294">
        <w:t xml:space="preserve">Edition </w:t>
      </w:r>
      <w:ins w:id="2" w:author="Seamus Doyle" w:date="2018-10-01T18:20:00Z">
        <w:r w:rsidR="0015602E">
          <w:t>3</w:t>
        </w:r>
      </w:ins>
      <w:del w:id="3" w:author="Seamus Doyle" w:date="2018-10-01T18:20:00Z">
        <w:r w:rsidR="00A81A1B" w:rsidDel="0015602E">
          <w:delText>2</w:delText>
        </w:r>
      </w:del>
      <w:r w:rsidRPr="00093294">
        <w:t>.0</w:t>
      </w:r>
    </w:p>
    <w:p w14:paraId="6FCC0DA5" w14:textId="7E30CD73" w:rsidR="00913B44" w:rsidRPr="00093294" w:rsidRDefault="00A81A1B" w:rsidP="005C71FF">
      <w:pPr>
        <w:pStyle w:val="Documentdate"/>
      </w:pPr>
      <w:r>
        <w:lastRenderedPageBreak/>
        <w:t>December 201</w:t>
      </w:r>
      <w:ins w:id="4" w:author="Seamus Doyle" w:date="2018-10-01T18:20:00Z">
        <w:r w:rsidR="0015602E">
          <w:t>8</w:t>
        </w:r>
        <w:r w:rsidR="0015602E">
          <w:tab/>
        </w:r>
      </w:ins>
      <w:del w:id="5" w:author="Seamus Doyle" w:date="2018-10-01T18:20:00Z">
        <w:r w:rsidDel="0015602E">
          <w:delText>4</w:delText>
        </w:r>
      </w:del>
    </w:p>
    <w:p w14:paraId="023465F6" w14:textId="77777777" w:rsidR="00913B44" w:rsidRPr="00093294" w:rsidRDefault="00913B44" w:rsidP="00D74AE1">
      <w:pPr>
        <w:sectPr w:rsidR="00913B44" w:rsidRPr="00093294"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2F383AF3"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13638E88" w14:textId="77777777" w:rsidTr="005E4659">
        <w:tc>
          <w:tcPr>
            <w:tcW w:w="1908" w:type="dxa"/>
          </w:tcPr>
          <w:p w14:paraId="1B3A590B" w14:textId="77777777" w:rsidR="00914E26" w:rsidRPr="00093294" w:rsidRDefault="00914E26" w:rsidP="00ED030E">
            <w:pPr>
              <w:pStyle w:val="Tableheading"/>
              <w:rPr>
                <w:lang w:val="en-GB"/>
              </w:rPr>
            </w:pPr>
            <w:r w:rsidRPr="00093294">
              <w:rPr>
                <w:lang w:val="en-GB"/>
              </w:rPr>
              <w:t>Date</w:t>
            </w:r>
          </w:p>
        </w:tc>
        <w:tc>
          <w:tcPr>
            <w:tcW w:w="3576" w:type="dxa"/>
          </w:tcPr>
          <w:p w14:paraId="2876C088" w14:textId="77777777" w:rsidR="00914E26" w:rsidRPr="00093294" w:rsidRDefault="00914E26" w:rsidP="00ED030E">
            <w:pPr>
              <w:pStyle w:val="Tableheading"/>
              <w:rPr>
                <w:lang w:val="en-GB"/>
              </w:rPr>
            </w:pPr>
            <w:r w:rsidRPr="00093294">
              <w:rPr>
                <w:lang w:val="en-GB"/>
              </w:rPr>
              <w:t>Page / Section Revised</w:t>
            </w:r>
          </w:p>
        </w:tc>
        <w:tc>
          <w:tcPr>
            <w:tcW w:w="5001" w:type="dxa"/>
          </w:tcPr>
          <w:p w14:paraId="6EC4EA75"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0330A770" w14:textId="77777777" w:rsidTr="005E4659">
        <w:trPr>
          <w:trHeight w:val="851"/>
        </w:trPr>
        <w:tc>
          <w:tcPr>
            <w:tcW w:w="1908" w:type="dxa"/>
            <w:vAlign w:val="center"/>
          </w:tcPr>
          <w:p w14:paraId="6D5FACFA" w14:textId="78923F19" w:rsidR="00914E26" w:rsidRPr="00093294" w:rsidRDefault="001362F9" w:rsidP="00914E26">
            <w:pPr>
              <w:pStyle w:val="Tabletext"/>
            </w:pPr>
            <w:r>
              <w:t>2010</w:t>
            </w:r>
          </w:p>
        </w:tc>
        <w:tc>
          <w:tcPr>
            <w:tcW w:w="3576" w:type="dxa"/>
            <w:vAlign w:val="center"/>
          </w:tcPr>
          <w:p w14:paraId="0A7BEE28" w14:textId="2F09E25D" w:rsidR="00914E26" w:rsidRPr="00093294" w:rsidRDefault="001362F9" w:rsidP="00914E26">
            <w:pPr>
              <w:pStyle w:val="Tabletext"/>
            </w:pPr>
            <w:r>
              <w:t>1</w:t>
            </w:r>
            <w:r w:rsidRPr="001362F9">
              <w:rPr>
                <w:vertAlign w:val="superscript"/>
              </w:rPr>
              <w:t>st</w:t>
            </w:r>
            <w:r>
              <w:t xml:space="preserve"> issue</w:t>
            </w:r>
          </w:p>
        </w:tc>
        <w:tc>
          <w:tcPr>
            <w:tcW w:w="5001" w:type="dxa"/>
            <w:vAlign w:val="center"/>
          </w:tcPr>
          <w:p w14:paraId="4F6C2768" w14:textId="293DE294" w:rsidR="00914E26" w:rsidRPr="00093294" w:rsidRDefault="00914E26" w:rsidP="00914E26">
            <w:pPr>
              <w:pStyle w:val="Tabletext"/>
            </w:pPr>
          </w:p>
        </w:tc>
      </w:tr>
      <w:tr w:rsidR="001362F9" w:rsidRPr="00093294" w14:paraId="457DB7C6" w14:textId="77777777" w:rsidTr="005E4659">
        <w:trPr>
          <w:trHeight w:val="851"/>
        </w:trPr>
        <w:tc>
          <w:tcPr>
            <w:tcW w:w="1908" w:type="dxa"/>
            <w:vAlign w:val="center"/>
          </w:tcPr>
          <w:p w14:paraId="7C942151" w14:textId="37E94439" w:rsidR="001362F9" w:rsidRPr="00093294" w:rsidRDefault="001362F9" w:rsidP="001362F9">
            <w:pPr>
              <w:pStyle w:val="Tabletext"/>
            </w:pPr>
            <w:r w:rsidRPr="006F264A">
              <w:t>December 2014</w:t>
            </w:r>
          </w:p>
        </w:tc>
        <w:tc>
          <w:tcPr>
            <w:tcW w:w="3576" w:type="dxa"/>
            <w:vAlign w:val="center"/>
          </w:tcPr>
          <w:p w14:paraId="59CF1205" w14:textId="0776910E" w:rsidR="001362F9" w:rsidRPr="00093294" w:rsidRDefault="001362F9" w:rsidP="001362F9">
            <w:pPr>
              <w:pStyle w:val="Tabletext"/>
            </w:pPr>
            <w:r w:rsidRPr="006F264A">
              <w:t>Whole document</w:t>
            </w:r>
          </w:p>
        </w:tc>
        <w:tc>
          <w:tcPr>
            <w:tcW w:w="5001" w:type="dxa"/>
            <w:vAlign w:val="center"/>
          </w:tcPr>
          <w:p w14:paraId="77F32274" w14:textId="6AA786BF" w:rsidR="001362F9" w:rsidRPr="00093294" w:rsidRDefault="001362F9" w:rsidP="001362F9">
            <w:pPr>
              <w:pStyle w:val="Tabletext"/>
            </w:pPr>
            <w:r w:rsidRPr="006F264A">
              <w:t>New Edition in revised standard format</w:t>
            </w:r>
          </w:p>
        </w:tc>
      </w:tr>
      <w:tr w:rsidR="0015602E" w:rsidRPr="00093294" w14:paraId="5C07E071" w14:textId="77777777" w:rsidTr="005E4659">
        <w:trPr>
          <w:trHeight w:val="851"/>
        </w:trPr>
        <w:tc>
          <w:tcPr>
            <w:tcW w:w="1908" w:type="dxa"/>
            <w:vAlign w:val="center"/>
          </w:tcPr>
          <w:p w14:paraId="02FFF5AF" w14:textId="7958021A" w:rsidR="0015602E" w:rsidRPr="00093294" w:rsidRDefault="0015602E" w:rsidP="0015602E">
            <w:pPr>
              <w:pStyle w:val="Tabletext"/>
            </w:pPr>
            <w:ins w:id="6" w:author="Seamus Doyle" w:date="2018-10-01T18:21:00Z">
              <w:r>
                <w:t>December 2018</w:t>
              </w:r>
            </w:ins>
          </w:p>
        </w:tc>
        <w:tc>
          <w:tcPr>
            <w:tcW w:w="3576" w:type="dxa"/>
            <w:vAlign w:val="center"/>
          </w:tcPr>
          <w:p w14:paraId="3080EA61" w14:textId="4055A75E" w:rsidR="0015602E" w:rsidRPr="00093294" w:rsidRDefault="0015602E" w:rsidP="0015602E">
            <w:pPr>
              <w:pStyle w:val="Tabletext"/>
            </w:pPr>
            <w:ins w:id="7" w:author="Seamus Doyle" w:date="2018-10-01T18:21:00Z">
              <w:r>
                <w:t>Whole document</w:t>
              </w:r>
            </w:ins>
          </w:p>
        </w:tc>
        <w:tc>
          <w:tcPr>
            <w:tcW w:w="5001" w:type="dxa"/>
            <w:vAlign w:val="center"/>
          </w:tcPr>
          <w:p w14:paraId="310287CF" w14:textId="77777777" w:rsidR="0015602E" w:rsidRDefault="0015602E" w:rsidP="0015602E">
            <w:pPr>
              <w:pStyle w:val="Tabletext"/>
              <w:rPr>
                <w:ins w:id="8" w:author="Seamus Doyle" w:date="2018-10-01T18:21:00Z"/>
              </w:rPr>
            </w:pPr>
            <w:ins w:id="9" w:author="Seamus Doyle" w:date="2018-10-01T18:21:00Z">
              <w:r>
                <w:t>Entire document</w:t>
              </w:r>
            </w:ins>
          </w:p>
          <w:p w14:paraId="4920CEB0" w14:textId="77777777" w:rsidR="0015602E" w:rsidRDefault="0015602E" w:rsidP="0015602E">
            <w:pPr>
              <w:pStyle w:val="Tabletext"/>
              <w:rPr>
                <w:ins w:id="10" w:author="Seamus Doyle" w:date="2018-10-01T18:21:00Z"/>
              </w:rPr>
            </w:pPr>
            <w:ins w:id="11" w:author="Seamus Doyle" w:date="2018-10-01T18:21:00Z">
              <w:r>
                <w:t>Document style updated</w:t>
              </w:r>
            </w:ins>
          </w:p>
          <w:p w14:paraId="5CAC60BB" w14:textId="0AA62283" w:rsidR="0015602E" w:rsidRPr="00093294" w:rsidRDefault="0015602E" w:rsidP="0015602E">
            <w:pPr>
              <w:pStyle w:val="Tabletext"/>
            </w:pPr>
            <w:ins w:id="12" w:author="Seamus Doyle" w:date="2018-10-01T18:21:00Z">
              <w:r>
                <w:t>Scheduled Committee review to edition 3</w:t>
              </w:r>
            </w:ins>
          </w:p>
        </w:tc>
      </w:tr>
      <w:tr w:rsidR="005E4659" w:rsidRPr="00093294" w14:paraId="167F563B" w14:textId="77777777" w:rsidTr="005E4659">
        <w:trPr>
          <w:trHeight w:val="851"/>
        </w:trPr>
        <w:tc>
          <w:tcPr>
            <w:tcW w:w="1908" w:type="dxa"/>
            <w:vAlign w:val="center"/>
          </w:tcPr>
          <w:p w14:paraId="353A2837" w14:textId="77777777" w:rsidR="00914E26" w:rsidRPr="00093294" w:rsidRDefault="00914E26" w:rsidP="00914E26">
            <w:pPr>
              <w:pStyle w:val="Tabletext"/>
            </w:pPr>
          </w:p>
        </w:tc>
        <w:tc>
          <w:tcPr>
            <w:tcW w:w="3576" w:type="dxa"/>
            <w:vAlign w:val="center"/>
          </w:tcPr>
          <w:p w14:paraId="1325A5AB" w14:textId="77777777" w:rsidR="00914E26" w:rsidRPr="00093294" w:rsidRDefault="00914E26" w:rsidP="00914E26">
            <w:pPr>
              <w:pStyle w:val="Tabletext"/>
            </w:pPr>
          </w:p>
        </w:tc>
        <w:tc>
          <w:tcPr>
            <w:tcW w:w="5001" w:type="dxa"/>
            <w:vAlign w:val="center"/>
          </w:tcPr>
          <w:p w14:paraId="265142E0" w14:textId="77777777" w:rsidR="00914E26" w:rsidRPr="00093294" w:rsidRDefault="00914E26" w:rsidP="00914E26">
            <w:pPr>
              <w:pStyle w:val="Tabletext"/>
            </w:pPr>
          </w:p>
        </w:tc>
      </w:tr>
      <w:tr w:rsidR="005E4659" w:rsidRPr="00093294" w14:paraId="7CC6CFCC" w14:textId="77777777" w:rsidTr="005E4659">
        <w:trPr>
          <w:trHeight w:val="851"/>
        </w:trPr>
        <w:tc>
          <w:tcPr>
            <w:tcW w:w="1908" w:type="dxa"/>
            <w:vAlign w:val="center"/>
          </w:tcPr>
          <w:p w14:paraId="2E1BDA85" w14:textId="77777777" w:rsidR="00914E26" w:rsidRPr="00093294" w:rsidRDefault="00914E26" w:rsidP="00914E26">
            <w:pPr>
              <w:pStyle w:val="Tabletext"/>
            </w:pPr>
          </w:p>
        </w:tc>
        <w:tc>
          <w:tcPr>
            <w:tcW w:w="3576" w:type="dxa"/>
            <w:vAlign w:val="center"/>
          </w:tcPr>
          <w:p w14:paraId="7D9AE5EC" w14:textId="77777777" w:rsidR="00914E26" w:rsidRPr="00093294" w:rsidRDefault="00914E26" w:rsidP="00914E26">
            <w:pPr>
              <w:pStyle w:val="Tabletext"/>
            </w:pPr>
          </w:p>
        </w:tc>
        <w:tc>
          <w:tcPr>
            <w:tcW w:w="5001" w:type="dxa"/>
            <w:vAlign w:val="center"/>
          </w:tcPr>
          <w:p w14:paraId="3A73851F" w14:textId="77777777" w:rsidR="00914E26" w:rsidRPr="00093294" w:rsidRDefault="00914E26" w:rsidP="00914E26">
            <w:pPr>
              <w:pStyle w:val="Tabletext"/>
            </w:pPr>
          </w:p>
        </w:tc>
      </w:tr>
      <w:tr w:rsidR="005E4659" w:rsidRPr="00093294" w14:paraId="3EAB001A" w14:textId="77777777" w:rsidTr="005E4659">
        <w:trPr>
          <w:trHeight w:val="851"/>
        </w:trPr>
        <w:tc>
          <w:tcPr>
            <w:tcW w:w="1908" w:type="dxa"/>
            <w:vAlign w:val="center"/>
          </w:tcPr>
          <w:p w14:paraId="721EC7A2" w14:textId="77777777" w:rsidR="00914E26" w:rsidRPr="00093294" w:rsidRDefault="00914E26" w:rsidP="00914E26">
            <w:pPr>
              <w:pStyle w:val="Tabletext"/>
            </w:pPr>
          </w:p>
        </w:tc>
        <w:tc>
          <w:tcPr>
            <w:tcW w:w="3576" w:type="dxa"/>
            <w:vAlign w:val="center"/>
          </w:tcPr>
          <w:p w14:paraId="21DD7BE1" w14:textId="77777777" w:rsidR="00914E26" w:rsidRPr="00093294" w:rsidRDefault="00914E26" w:rsidP="00914E26">
            <w:pPr>
              <w:pStyle w:val="Tabletext"/>
            </w:pPr>
          </w:p>
        </w:tc>
        <w:tc>
          <w:tcPr>
            <w:tcW w:w="5001" w:type="dxa"/>
            <w:vAlign w:val="center"/>
          </w:tcPr>
          <w:p w14:paraId="48E61B1D" w14:textId="77777777" w:rsidR="00914E26" w:rsidRPr="00093294" w:rsidRDefault="00914E26" w:rsidP="00914E26">
            <w:pPr>
              <w:pStyle w:val="Tabletext"/>
            </w:pPr>
          </w:p>
        </w:tc>
      </w:tr>
      <w:tr w:rsidR="005E4659" w:rsidRPr="00093294" w14:paraId="02CFC0CE" w14:textId="77777777" w:rsidTr="005E4659">
        <w:trPr>
          <w:trHeight w:val="851"/>
        </w:trPr>
        <w:tc>
          <w:tcPr>
            <w:tcW w:w="1908" w:type="dxa"/>
            <w:vAlign w:val="center"/>
          </w:tcPr>
          <w:p w14:paraId="412FB3BF" w14:textId="77777777" w:rsidR="00914E26" w:rsidRPr="00093294" w:rsidRDefault="00914E26" w:rsidP="00914E26">
            <w:pPr>
              <w:pStyle w:val="Tabletext"/>
            </w:pPr>
          </w:p>
        </w:tc>
        <w:tc>
          <w:tcPr>
            <w:tcW w:w="3576" w:type="dxa"/>
            <w:vAlign w:val="center"/>
          </w:tcPr>
          <w:p w14:paraId="5E0F791B" w14:textId="77777777" w:rsidR="00914E26" w:rsidRPr="00093294" w:rsidRDefault="00914E26" w:rsidP="00914E26">
            <w:pPr>
              <w:pStyle w:val="Tabletext"/>
            </w:pPr>
          </w:p>
        </w:tc>
        <w:tc>
          <w:tcPr>
            <w:tcW w:w="5001" w:type="dxa"/>
            <w:vAlign w:val="center"/>
          </w:tcPr>
          <w:p w14:paraId="12A5EF08" w14:textId="77777777" w:rsidR="00914E26" w:rsidRPr="00093294" w:rsidRDefault="00914E26" w:rsidP="00914E26">
            <w:pPr>
              <w:pStyle w:val="Tabletext"/>
            </w:pPr>
          </w:p>
        </w:tc>
      </w:tr>
    </w:tbl>
    <w:p w14:paraId="77244978" w14:textId="77777777" w:rsidR="00914E26" w:rsidRPr="00093294" w:rsidRDefault="00914E26" w:rsidP="00D74AE1"/>
    <w:p w14:paraId="462367FF" w14:textId="77777777" w:rsidR="005E4659" w:rsidRPr="00093294" w:rsidRDefault="005E4659" w:rsidP="00914E26">
      <w:pPr>
        <w:spacing w:after="200" w:line="276" w:lineRule="auto"/>
        <w:sectPr w:rsidR="005E4659" w:rsidRPr="00093294" w:rsidSect="00F00376">
          <w:headerReference w:type="even" r:id="rId12"/>
          <w:headerReference w:type="default" r:id="rId13"/>
          <w:footerReference w:type="default" r:id="rId14"/>
          <w:headerReference w:type="first" r:id="rId15"/>
          <w:pgSz w:w="11906" w:h="16838" w:code="9"/>
          <w:pgMar w:top="567" w:right="794" w:bottom="567" w:left="907" w:header="567" w:footer="567" w:gutter="0"/>
          <w:cols w:space="708"/>
          <w:docGrid w:linePitch="360"/>
        </w:sectPr>
      </w:pPr>
    </w:p>
    <w:p w14:paraId="2A0D1F2B" w14:textId="77777777" w:rsidR="000B4DA5"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0B4DA5" w:rsidRPr="009919EE">
        <w:t>PART 1</w:t>
      </w:r>
      <w:r w:rsidR="000B4DA5">
        <w:t xml:space="preserve"> - </w:t>
      </w:r>
      <w:r w:rsidR="000B4DA5" w:rsidRPr="009919EE">
        <w:t>COURSE OVERVIEW</w:t>
      </w:r>
      <w:r w:rsidR="000B4DA5">
        <w:tab/>
      </w:r>
      <w:r w:rsidR="000B4DA5">
        <w:fldChar w:fldCharType="begin"/>
      </w:r>
      <w:r w:rsidR="000B4DA5">
        <w:instrText xml:space="preserve"> PAGEREF _Toc526181300 \h </w:instrText>
      </w:r>
      <w:r w:rsidR="000B4DA5">
        <w:fldChar w:fldCharType="separate"/>
      </w:r>
      <w:r w:rsidR="000B4DA5">
        <w:t>6</w:t>
      </w:r>
      <w:r w:rsidR="000B4DA5">
        <w:fldChar w:fldCharType="end"/>
      </w:r>
    </w:p>
    <w:p w14:paraId="5471791B" w14:textId="77777777" w:rsidR="000B4DA5" w:rsidRDefault="000B4DA5">
      <w:pPr>
        <w:pStyle w:val="TOC1"/>
        <w:rPr>
          <w:rFonts w:eastAsiaTheme="minorEastAsia"/>
          <w:b w:val="0"/>
          <w:color w:val="auto"/>
          <w:lang w:val="en-IE" w:eastAsia="en-IE"/>
        </w:rPr>
      </w:pPr>
      <w:r w:rsidRPr="009919EE">
        <w:t>1.</w:t>
      </w:r>
      <w:r>
        <w:rPr>
          <w:rFonts w:eastAsiaTheme="minorEastAsia"/>
          <w:b w:val="0"/>
          <w:color w:val="auto"/>
          <w:lang w:val="en-IE" w:eastAsia="en-IE"/>
        </w:rPr>
        <w:tab/>
      </w:r>
      <w:r>
        <w:t>Scope</w:t>
      </w:r>
      <w:r>
        <w:tab/>
      </w:r>
      <w:r>
        <w:fldChar w:fldCharType="begin"/>
      </w:r>
      <w:r>
        <w:instrText xml:space="preserve"> PAGEREF _Toc526181301 \h </w:instrText>
      </w:r>
      <w:r>
        <w:fldChar w:fldCharType="separate"/>
      </w:r>
      <w:r>
        <w:t>6</w:t>
      </w:r>
      <w:r>
        <w:fldChar w:fldCharType="end"/>
      </w:r>
    </w:p>
    <w:p w14:paraId="203FDB66" w14:textId="77777777" w:rsidR="000B4DA5" w:rsidRDefault="000B4DA5">
      <w:pPr>
        <w:pStyle w:val="TOC1"/>
        <w:rPr>
          <w:rFonts w:eastAsiaTheme="minorEastAsia"/>
          <w:b w:val="0"/>
          <w:color w:val="auto"/>
          <w:lang w:val="en-IE" w:eastAsia="en-IE"/>
        </w:rPr>
      </w:pPr>
      <w:r w:rsidRPr="009919EE">
        <w:t>2.</w:t>
      </w:r>
      <w:r>
        <w:rPr>
          <w:rFonts w:eastAsiaTheme="minorEastAsia"/>
          <w:b w:val="0"/>
          <w:color w:val="auto"/>
          <w:lang w:val="en-IE" w:eastAsia="en-IE"/>
        </w:rPr>
        <w:tab/>
      </w:r>
      <w:r>
        <w:t>Objective</w:t>
      </w:r>
      <w:r>
        <w:tab/>
      </w:r>
      <w:r>
        <w:fldChar w:fldCharType="begin"/>
      </w:r>
      <w:r>
        <w:instrText xml:space="preserve"> PAGEREF _Toc526181302 \h </w:instrText>
      </w:r>
      <w:r>
        <w:fldChar w:fldCharType="separate"/>
      </w:r>
      <w:r>
        <w:t>6</w:t>
      </w:r>
      <w:r>
        <w:fldChar w:fldCharType="end"/>
      </w:r>
    </w:p>
    <w:p w14:paraId="4CD0A2AF" w14:textId="77777777" w:rsidR="000B4DA5" w:rsidRDefault="000B4DA5">
      <w:pPr>
        <w:pStyle w:val="TOC1"/>
        <w:rPr>
          <w:rFonts w:eastAsiaTheme="minorEastAsia"/>
          <w:b w:val="0"/>
          <w:color w:val="auto"/>
          <w:lang w:val="en-IE" w:eastAsia="en-IE"/>
        </w:rPr>
      </w:pPr>
      <w:r w:rsidRPr="009919EE">
        <w:t>3.</w:t>
      </w:r>
      <w:r>
        <w:rPr>
          <w:rFonts w:eastAsiaTheme="minorEastAsia"/>
          <w:b w:val="0"/>
          <w:color w:val="auto"/>
          <w:lang w:val="en-IE" w:eastAsia="en-IE"/>
        </w:rPr>
        <w:tab/>
      </w:r>
      <w:r>
        <w:t>Course Outline</w:t>
      </w:r>
      <w:r>
        <w:tab/>
      </w:r>
      <w:r>
        <w:fldChar w:fldCharType="begin"/>
      </w:r>
      <w:r>
        <w:instrText xml:space="preserve"> PAGEREF _Toc526181303 \h </w:instrText>
      </w:r>
      <w:r>
        <w:fldChar w:fldCharType="separate"/>
      </w:r>
      <w:r>
        <w:t>6</w:t>
      </w:r>
      <w:r>
        <w:fldChar w:fldCharType="end"/>
      </w:r>
    </w:p>
    <w:p w14:paraId="7AFDEA1D" w14:textId="77777777" w:rsidR="000B4DA5" w:rsidRDefault="000B4DA5">
      <w:pPr>
        <w:pStyle w:val="TOC1"/>
        <w:rPr>
          <w:rFonts w:eastAsiaTheme="minorEastAsia"/>
          <w:b w:val="0"/>
          <w:color w:val="auto"/>
          <w:lang w:val="en-IE" w:eastAsia="en-IE"/>
        </w:rPr>
      </w:pPr>
      <w:r w:rsidRPr="009919EE">
        <w:t>4.</w:t>
      </w:r>
      <w:r>
        <w:rPr>
          <w:rFonts w:eastAsiaTheme="minorEastAsia"/>
          <w:b w:val="0"/>
          <w:color w:val="auto"/>
          <w:lang w:val="en-IE" w:eastAsia="en-IE"/>
        </w:rPr>
        <w:tab/>
      </w:r>
      <w:r>
        <w:t>Table of Teaching Modules</w:t>
      </w:r>
      <w:r>
        <w:tab/>
      </w:r>
      <w:r>
        <w:fldChar w:fldCharType="begin"/>
      </w:r>
      <w:r>
        <w:instrText xml:space="preserve"> PAGEREF _Toc526181304 \h </w:instrText>
      </w:r>
      <w:r>
        <w:fldChar w:fldCharType="separate"/>
      </w:r>
      <w:r>
        <w:t>6</w:t>
      </w:r>
      <w:r>
        <w:fldChar w:fldCharType="end"/>
      </w:r>
    </w:p>
    <w:p w14:paraId="7A0B52DE" w14:textId="77777777" w:rsidR="000B4DA5" w:rsidRDefault="000B4DA5">
      <w:pPr>
        <w:pStyle w:val="TOC1"/>
        <w:rPr>
          <w:rFonts w:eastAsiaTheme="minorEastAsia"/>
          <w:b w:val="0"/>
          <w:color w:val="auto"/>
          <w:lang w:val="en-IE" w:eastAsia="en-IE"/>
        </w:rPr>
      </w:pPr>
      <w:r w:rsidRPr="009919EE">
        <w:t>5.</w:t>
      </w:r>
      <w:r>
        <w:rPr>
          <w:rFonts w:eastAsiaTheme="minorEastAsia"/>
          <w:b w:val="0"/>
          <w:color w:val="auto"/>
          <w:lang w:val="en-IE" w:eastAsia="en-IE"/>
        </w:rPr>
        <w:tab/>
      </w:r>
      <w:r>
        <w:t>Specific Course Related Teaching Aids</w:t>
      </w:r>
      <w:r>
        <w:tab/>
      </w:r>
      <w:r>
        <w:fldChar w:fldCharType="begin"/>
      </w:r>
      <w:r>
        <w:instrText xml:space="preserve"> PAGEREF _Toc526181305 \h </w:instrText>
      </w:r>
      <w:r>
        <w:fldChar w:fldCharType="separate"/>
      </w:r>
      <w:r>
        <w:t>7</w:t>
      </w:r>
      <w:r>
        <w:fldChar w:fldCharType="end"/>
      </w:r>
    </w:p>
    <w:p w14:paraId="1F770410" w14:textId="77777777" w:rsidR="000B4DA5" w:rsidRDefault="000B4DA5">
      <w:pPr>
        <w:pStyle w:val="TOC1"/>
        <w:rPr>
          <w:rFonts w:eastAsiaTheme="minorEastAsia"/>
          <w:b w:val="0"/>
          <w:color w:val="auto"/>
          <w:lang w:val="en-IE" w:eastAsia="en-IE"/>
        </w:rPr>
      </w:pPr>
      <w:r w:rsidRPr="009919EE">
        <w:t>6.</w:t>
      </w:r>
      <w:r>
        <w:rPr>
          <w:rFonts w:eastAsiaTheme="minorEastAsia"/>
          <w:b w:val="0"/>
          <w:color w:val="auto"/>
          <w:lang w:val="en-IE" w:eastAsia="en-IE"/>
        </w:rPr>
        <w:tab/>
      </w:r>
      <w:r>
        <w:t>References</w:t>
      </w:r>
      <w:r>
        <w:tab/>
      </w:r>
      <w:r>
        <w:fldChar w:fldCharType="begin"/>
      </w:r>
      <w:r>
        <w:instrText xml:space="preserve"> PAGEREF _Toc526181306 \h </w:instrText>
      </w:r>
      <w:r>
        <w:fldChar w:fldCharType="separate"/>
      </w:r>
      <w:r>
        <w:t>7</w:t>
      </w:r>
      <w:r>
        <w:fldChar w:fldCharType="end"/>
      </w:r>
    </w:p>
    <w:p w14:paraId="33E3A591" w14:textId="77777777" w:rsidR="000B4DA5" w:rsidRDefault="000B4DA5">
      <w:pPr>
        <w:pStyle w:val="TOC1"/>
        <w:rPr>
          <w:rFonts w:eastAsiaTheme="minorEastAsia"/>
          <w:b w:val="0"/>
          <w:color w:val="auto"/>
          <w:lang w:val="en-IE" w:eastAsia="en-IE"/>
        </w:rPr>
      </w:pPr>
      <w:r w:rsidRPr="009919EE">
        <w:t>PART 2</w:t>
      </w:r>
      <w:r>
        <w:t xml:space="preserve"> – TEACHING MODULES</w:t>
      </w:r>
      <w:r>
        <w:tab/>
      </w:r>
      <w:r>
        <w:fldChar w:fldCharType="begin"/>
      </w:r>
      <w:r>
        <w:instrText xml:space="preserve"> PAGEREF _Toc526181307 \h </w:instrText>
      </w:r>
      <w:r>
        <w:fldChar w:fldCharType="separate"/>
      </w:r>
      <w:r>
        <w:t>8</w:t>
      </w:r>
      <w:r>
        <w:fldChar w:fldCharType="end"/>
      </w:r>
    </w:p>
    <w:p w14:paraId="3F5377A7" w14:textId="77777777" w:rsidR="000B4DA5" w:rsidRDefault="000B4DA5">
      <w:pPr>
        <w:pStyle w:val="TOC1"/>
        <w:rPr>
          <w:rFonts w:eastAsiaTheme="minorEastAsia"/>
          <w:b w:val="0"/>
          <w:color w:val="auto"/>
          <w:lang w:val="en-IE" w:eastAsia="en-IE"/>
        </w:rPr>
      </w:pPr>
      <w:r w:rsidRPr="009919EE">
        <w:t>7.</w:t>
      </w:r>
      <w:r>
        <w:rPr>
          <w:rFonts w:eastAsiaTheme="minorEastAsia"/>
          <w:b w:val="0"/>
          <w:color w:val="auto"/>
          <w:lang w:val="en-IE" w:eastAsia="en-IE"/>
        </w:rPr>
        <w:tab/>
      </w:r>
      <w:r>
        <w:t>Module 1 – Design of Mooring Lines</w:t>
      </w:r>
      <w:r>
        <w:tab/>
      </w:r>
      <w:r>
        <w:fldChar w:fldCharType="begin"/>
      </w:r>
      <w:r>
        <w:instrText xml:space="preserve"> PAGEREF _Toc526181308 \h </w:instrText>
      </w:r>
      <w:r>
        <w:fldChar w:fldCharType="separate"/>
      </w:r>
      <w:r>
        <w:t>8</w:t>
      </w:r>
      <w:r>
        <w:fldChar w:fldCharType="end"/>
      </w:r>
    </w:p>
    <w:p w14:paraId="0022228E" w14:textId="77777777" w:rsidR="000B4DA5" w:rsidRDefault="000B4DA5">
      <w:pPr>
        <w:pStyle w:val="TOC2"/>
        <w:rPr>
          <w:rFonts w:eastAsiaTheme="minorEastAsia"/>
          <w:color w:val="auto"/>
          <w:lang w:val="en-IE" w:eastAsia="en-IE"/>
        </w:rPr>
      </w:pPr>
      <w:r w:rsidRPr="009919EE">
        <w:t>7.1.</w:t>
      </w:r>
      <w:r>
        <w:rPr>
          <w:rFonts w:eastAsiaTheme="minorEastAsia"/>
          <w:color w:val="auto"/>
          <w:lang w:val="en-IE" w:eastAsia="en-IE"/>
        </w:rPr>
        <w:tab/>
      </w:r>
      <w:r>
        <w:t>Scope</w:t>
      </w:r>
      <w:r>
        <w:tab/>
      </w:r>
      <w:r>
        <w:fldChar w:fldCharType="begin"/>
      </w:r>
      <w:r>
        <w:instrText xml:space="preserve"> PAGEREF _Toc526181309 \h </w:instrText>
      </w:r>
      <w:r>
        <w:fldChar w:fldCharType="separate"/>
      </w:r>
      <w:r>
        <w:t>8</w:t>
      </w:r>
      <w:r>
        <w:fldChar w:fldCharType="end"/>
      </w:r>
    </w:p>
    <w:p w14:paraId="38944FBE" w14:textId="77777777" w:rsidR="000B4DA5" w:rsidRDefault="000B4DA5">
      <w:pPr>
        <w:pStyle w:val="TOC2"/>
        <w:rPr>
          <w:rFonts w:eastAsiaTheme="minorEastAsia"/>
          <w:color w:val="auto"/>
          <w:lang w:val="en-IE" w:eastAsia="en-IE"/>
        </w:rPr>
      </w:pPr>
      <w:r w:rsidRPr="009919EE">
        <w:t>7.2.</w:t>
      </w:r>
      <w:r>
        <w:rPr>
          <w:rFonts w:eastAsiaTheme="minorEastAsia"/>
          <w:color w:val="auto"/>
          <w:lang w:val="en-IE" w:eastAsia="en-IE"/>
        </w:rPr>
        <w:tab/>
      </w:r>
      <w:r>
        <w:t>Learning Objective</w:t>
      </w:r>
      <w:r>
        <w:tab/>
      </w:r>
      <w:r>
        <w:fldChar w:fldCharType="begin"/>
      </w:r>
      <w:r>
        <w:instrText xml:space="preserve"> PAGEREF _Toc526181310 \h </w:instrText>
      </w:r>
      <w:r>
        <w:fldChar w:fldCharType="separate"/>
      </w:r>
      <w:r>
        <w:t>8</w:t>
      </w:r>
      <w:r>
        <w:fldChar w:fldCharType="end"/>
      </w:r>
    </w:p>
    <w:p w14:paraId="2CC401AB" w14:textId="77777777" w:rsidR="000B4DA5" w:rsidRDefault="000B4DA5">
      <w:pPr>
        <w:pStyle w:val="TOC2"/>
        <w:rPr>
          <w:rFonts w:eastAsiaTheme="minorEastAsia"/>
          <w:color w:val="auto"/>
          <w:lang w:val="en-IE" w:eastAsia="en-IE"/>
        </w:rPr>
      </w:pPr>
      <w:r w:rsidRPr="009919EE">
        <w:t>7.3.</w:t>
      </w:r>
      <w:r>
        <w:rPr>
          <w:rFonts w:eastAsiaTheme="minorEastAsia"/>
          <w:color w:val="auto"/>
          <w:lang w:val="en-IE" w:eastAsia="en-IE"/>
        </w:rPr>
        <w:tab/>
      </w:r>
      <w:r>
        <w:t>Syllabus</w:t>
      </w:r>
      <w:r>
        <w:tab/>
      </w:r>
      <w:r>
        <w:fldChar w:fldCharType="begin"/>
      </w:r>
      <w:r>
        <w:instrText xml:space="preserve"> PAGEREF _Toc526181311 \h </w:instrText>
      </w:r>
      <w:r>
        <w:fldChar w:fldCharType="separate"/>
      </w:r>
      <w:r>
        <w:t>8</w:t>
      </w:r>
      <w:r>
        <w:fldChar w:fldCharType="end"/>
      </w:r>
    </w:p>
    <w:p w14:paraId="7680D695"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7.3.1.</w:t>
      </w:r>
      <w:r>
        <w:rPr>
          <w:rFonts w:eastAsiaTheme="minorEastAsia"/>
          <w:noProof/>
          <w:sz w:val="22"/>
          <w:lang w:val="en-IE" w:eastAsia="en-IE"/>
        </w:rPr>
        <w:tab/>
      </w:r>
      <w:r>
        <w:rPr>
          <w:noProof/>
        </w:rPr>
        <w:t>Lesson 1 – Presentation of moorings</w:t>
      </w:r>
      <w:r>
        <w:rPr>
          <w:noProof/>
        </w:rPr>
        <w:tab/>
      </w:r>
      <w:r>
        <w:rPr>
          <w:noProof/>
        </w:rPr>
        <w:fldChar w:fldCharType="begin"/>
      </w:r>
      <w:r>
        <w:rPr>
          <w:noProof/>
        </w:rPr>
        <w:instrText xml:space="preserve"> PAGEREF _Toc526181312 \h </w:instrText>
      </w:r>
      <w:r>
        <w:rPr>
          <w:noProof/>
        </w:rPr>
      </w:r>
      <w:r>
        <w:rPr>
          <w:noProof/>
        </w:rPr>
        <w:fldChar w:fldCharType="separate"/>
      </w:r>
      <w:r>
        <w:rPr>
          <w:noProof/>
        </w:rPr>
        <w:t>8</w:t>
      </w:r>
      <w:r>
        <w:rPr>
          <w:noProof/>
        </w:rPr>
        <w:fldChar w:fldCharType="end"/>
      </w:r>
    </w:p>
    <w:p w14:paraId="47B50DAF"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7.3.2.</w:t>
      </w:r>
      <w:r>
        <w:rPr>
          <w:rFonts w:eastAsiaTheme="minorEastAsia"/>
          <w:noProof/>
          <w:sz w:val="22"/>
          <w:lang w:val="en-IE" w:eastAsia="en-IE"/>
        </w:rPr>
        <w:tab/>
      </w:r>
      <w:r>
        <w:rPr>
          <w:noProof/>
        </w:rPr>
        <w:t>Lesson 2 – Design of moorings</w:t>
      </w:r>
      <w:r>
        <w:rPr>
          <w:noProof/>
        </w:rPr>
        <w:tab/>
      </w:r>
      <w:r>
        <w:rPr>
          <w:noProof/>
        </w:rPr>
        <w:fldChar w:fldCharType="begin"/>
      </w:r>
      <w:r>
        <w:rPr>
          <w:noProof/>
        </w:rPr>
        <w:instrText xml:space="preserve"> PAGEREF _Toc526181313 \h </w:instrText>
      </w:r>
      <w:r>
        <w:rPr>
          <w:noProof/>
        </w:rPr>
      </w:r>
      <w:r>
        <w:rPr>
          <w:noProof/>
        </w:rPr>
        <w:fldChar w:fldCharType="separate"/>
      </w:r>
      <w:r>
        <w:rPr>
          <w:noProof/>
        </w:rPr>
        <w:t>8</w:t>
      </w:r>
      <w:r>
        <w:rPr>
          <w:noProof/>
        </w:rPr>
        <w:fldChar w:fldCharType="end"/>
      </w:r>
    </w:p>
    <w:p w14:paraId="07DAE0A6" w14:textId="77777777" w:rsidR="000B4DA5" w:rsidRDefault="000B4DA5">
      <w:pPr>
        <w:pStyle w:val="TOC1"/>
        <w:rPr>
          <w:rFonts w:eastAsiaTheme="minorEastAsia"/>
          <w:b w:val="0"/>
          <w:color w:val="auto"/>
          <w:lang w:val="en-IE" w:eastAsia="en-IE"/>
        </w:rPr>
      </w:pPr>
      <w:r w:rsidRPr="009919EE">
        <w:t>8.</w:t>
      </w:r>
      <w:r>
        <w:rPr>
          <w:rFonts w:eastAsiaTheme="minorEastAsia"/>
          <w:b w:val="0"/>
          <w:color w:val="auto"/>
          <w:lang w:val="en-IE" w:eastAsia="en-IE"/>
        </w:rPr>
        <w:tab/>
      </w:r>
      <w:r>
        <w:t>Module 2 – Mooring Components</w:t>
      </w:r>
      <w:r>
        <w:tab/>
      </w:r>
      <w:r>
        <w:fldChar w:fldCharType="begin"/>
      </w:r>
      <w:r>
        <w:instrText xml:space="preserve"> PAGEREF _Toc526181314 \h </w:instrText>
      </w:r>
      <w:r>
        <w:fldChar w:fldCharType="separate"/>
      </w:r>
      <w:r>
        <w:t>9</w:t>
      </w:r>
      <w:r>
        <w:fldChar w:fldCharType="end"/>
      </w:r>
    </w:p>
    <w:p w14:paraId="72E8ED42" w14:textId="77777777" w:rsidR="000B4DA5" w:rsidRDefault="000B4DA5">
      <w:pPr>
        <w:pStyle w:val="TOC2"/>
        <w:rPr>
          <w:rFonts w:eastAsiaTheme="minorEastAsia"/>
          <w:color w:val="auto"/>
          <w:lang w:val="en-IE" w:eastAsia="en-IE"/>
        </w:rPr>
      </w:pPr>
      <w:r w:rsidRPr="009919EE">
        <w:t>8.1.</w:t>
      </w:r>
      <w:r>
        <w:rPr>
          <w:rFonts w:eastAsiaTheme="minorEastAsia"/>
          <w:color w:val="auto"/>
          <w:lang w:val="en-IE" w:eastAsia="en-IE"/>
        </w:rPr>
        <w:tab/>
      </w:r>
      <w:r>
        <w:t>Scope</w:t>
      </w:r>
      <w:r>
        <w:tab/>
      </w:r>
      <w:r>
        <w:fldChar w:fldCharType="begin"/>
      </w:r>
      <w:r>
        <w:instrText xml:space="preserve"> PAGEREF _Toc526181315 \h </w:instrText>
      </w:r>
      <w:r>
        <w:fldChar w:fldCharType="separate"/>
      </w:r>
      <w:r>
        <w:t>9</w:t>
      </w:r>
      <w:r>
        <w:fldChar w:fldCharType="end"/>
      </w:r>
    </w:p>
    <w:p w14:paraId="6CE2FC94" w14:textId="77777777" w:rsidR="000B4DA5" w:rsidRDefault="000B4DA5">
      <w:pPr>
        <w:pStyle w:val="TOC2"/>
        <w:rPr>
          <w:rFonts w:eastAsiaTheme="minorEastAsia"/>
          <w:color w:val="auto"/>
          <w:lang w:val="en-IE" w:eastAsia="en-IE"/>
        </w:rPr>
      </w:pPr>
      <w:r w:rsidRPr="009919EE">
        <w:t>8.2.</w:t>
      </w:r>
      <w:r>
        <w:rPr>
          <w:rFonts w:eastAsiaTheme="minorEastAsia"/>
          <w:color w:val="auto"/>
          <w:lang w:val="en-IE" w:eastAsia="en-IE"/>
        </w:rPr>
        <w:tab/>
      </w:r>
      <w:r>
        <w:t>Learning Objective</w:t>
      </w:r>
      <w:r>
        <w:tab/>
      </w:r>
      <w:r>
        <w:fldChar w:fldCharType="begin"/>
      </w:r>
      <w:r>
        <w:instrText xml:space="preserve"> PAGEREF _Toc526181316 \h </w:instrText>
      </w:r>
      <w:r>
        <w:fldChar w:fldCharType="separate"/>
      </w:r>
      <w:r>
        <w:t>9</w:t>
      </w:r>
      <w:r>
        <w:fldChar w:fldCharType="end"/>
      </w:r>
    </w:p>
    <w:p w14:paraId="5B00A07E" w14:textId="77777777" w:rsidR="000B4DA5" w:rsidRDefault="000B4DA5">
      <w:pPr>
        <w:pStyle w:val="TOC2"/>
        <w:rPr>
          <w:rFonts w:eastAsiaTheme="minorEastAsia"/>
          <w:color w:val="auto"/>
          <w:lang w:val="en-IE" w:eastAsia="en-IE"/>
        </w:rPr>
      </w:pPr>
      <w:r w:rsidRPr="009919EE">
        <w:t>8.3.</w:t>
      </w:r>
      <w:r>
        <w:rPr>
          <w:rFonts w:eastAsiaTheme="minorEastAsia"/>
          <w:color w:val="auto"/>
          <w:lang w:val="en-IE" w:eastAsia="en-IE"/>
        </w:rPr>
        <w:tab/>
      </w:r>
      <w:r>
        <w:t>Syllabus</w:t>
      </w:r>
      <w:r>
        <w:tab/>
      </w:r>
      <w:r>
        <w:fldChar w:fldCharType="begin"/>
      </w:r>
      <w:r>
        <w:instrText xml:space="preserve"> PAGEREF _Toc526181317 \h </w:instrText>
      </w:r>
      <w:r>
        <w:fldChar w:fldCharType="separate"/>
      </w:r>
      <w:r>
        <w:t>9</w:t>
      </w:r>
      <w:r>
        <w:fldChar w:fldCharType="end"/>
      </w:r>
    </w:p>
    <w:p w14:paraId="4219DCD0"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8.3.1.</w:t>
      </w:r>
      <w:r>
        <w:rPr>
          <w:rFonts w:eastAsiaTheme="minorEastAsia"/>
          <w:noProof/>
          <w:sz w:val="22"/>
          <w:lang w:val="en-IE" w:eastAsia="en-IE"/>
        </w:rPr>
        <w:tab/>
      </w:r>
      <w:r>
        <w:rPr>
          <w:noProof/>
        </w:rPr>
        <w:t>Lesson 1 Mooring chain</w:t>
      </w:r>
      <w:r>
        <w:rPr>
          <w:noProof/>
        </w:rPr>
        <w:tab/>
      </w:r>
      <w:r>
        <w:rPr>
          <w:noProof/>
        </w:rPr>
        <w:fldChar w:fldCharType="begin"/>
      </w:r>
      <w:r>
        <w:rPr>
          <w:noProof/>
        </w:rPr>
        <w:instrText xml:space="preserve"> PAGEREF _Toc526181318 \h </w:instrText>
      </w:r>
      <w:r>
        <w:rPr>
          <w:noProof/>
        </w:rPr>
      </w:r>
      <w:r>
        <w:rPr>
          <w:noProof/>
        </w:rPr>
        <w:fldChar w:fldCharType="separate"/>
      </w:r>
      <w:r>
        <w:rPr>
          <w:noProof/>
        </w:rPr>
        <w:t>9</w:t>
      </w:r>
      <w:r>
        <w:rPr>
          <w:noProof/>
        </w:rPr>
        <w:fldChar w:fldCharType="end"/>
      </w:r>
    </w:p>
    <w:p w14:paraId="7538E5A3"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8.3.2.</w:t>
      </w:r>
      <w:r>
        <w:rPr>
          <w:rFonts w:eastAsiaTheme="minorEastAsia"/>
          <w:noProof/>
          <w:sz w:val="22"/>
          <w:lang w:val="en-IE" w:eastAsia="en-IE"/>
        </w:rPr>
        <w:tab/>
      </w:r>
      <w:r>
        <w:rPr>
          <w:noProof/>
        </w:rPr>
        <w:t>Lesson 2 Shackles and swivels</w:t>
      </w:r>
      <w:r>
        <w:rPr>
          <w:noProof/>
        </w:rPr>
        <w:tab/>
      </w:r>
      <w:r>
        <w:rPr>
          <w:noProof/>
        </w:rPr>
        <w:fldChar w:fldCharType="begin"/>
      </w:r>
      <w:r>
        <w:rPr>
          <w:noProof/>
        </w:rPr>
        <w:instrText xml:space="preserve"> PAGEREF _Toc526181319 \h </w:instrText>
      </w:r>
      <w:r>
        <w:rPr>
          <w:noProof/>
        </w:rPr>
      </w:r>
      <w:r>
        <w:rPr>
          <w:noProof/>
        </w:rPr>
        <w:fldChar w:fldCharType="separate"/>
      </w:r>
      <w:r>
        <w:rPr>
          <w:noProof/>
        </w:rPr>
        <w:t>9</w:t>
      </w:r>
      <w:r>
        <w:rPr>
          <w:noProof/>
        </w:rPr>
        <w:fldChar w:fldCharType="end"/>
      </w:r>
    </w:p>
    <w:p w14:paraId="22CE8265"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8.3.3.</w:t>
      </w:r>
      <w:r>
        <w:rPr>
          <w:rFonts w:eastAsiaTheme="minorEastAsia"/>
          <w:noProof/>
          <w:sz w:val="22"/>
          <w:lang w:val="en-IE" w:eastAsia="en-IE"/>
        </w:rPr>
        <w:tab/>
      </w:r>
      <w:r>
        <w:rPr>
          <w:noProof/>
        </w:rPr>
        <w:t>Lesson 3 Sinkers or anchors</w:t>
      </w:r>
      <w:r>
        <w:rPr>
          <w:noProof/>
        </w:rPr>
        <w:tab/>
      </w:r>
      <w:r>
        <w:rPr>
          <w:noProof/>
        </w:rPr>
        <w:fldChar w:fldCharType="begin"/>
      </w:r>
      <w:r>
        <w:rPr>
          <w:noProof/>
        </w:rPr>
        <w:instrText xml:space="preserve"> PAGEREF _Toc526181320 \h </w:instrText>
      </w:r>
      <w:r>
        <w:rPr>
          <w:noProof/>
        </w:rPr>
      </w:r>
      <w:r>
        <w:rPr>
          <w:noProof/>
        </w:rPr>
        <w:fldChar w:fldCharType="separate"/>
      </w:r>
      <w:r>
        <w:rPr>
          <w:noProof/>
        </w:rPr>
        <w:t>9</w:t>
      </w:r>
      <w:r>
        <w:rPr>
          <w:noProof/>
        </w:rPr>
        <w:fldChar w:fldCharType="end"/>
      </w:r>
    </w:p>
    <w:p w14:paraId="676D30FC"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8.3.4.</w:t>
      </w:r>
      <w:r>
        <w:rPr>
          <w:rFonts w:eastAsiaTheme="minorEastAsia"/>
          <w:noProof/>
          <w:sz w:val="22"/>
          <w:lang w:val="en-IE" w:eastAsia="en-IE"/>
        </w:rPr>
        <w:tab/>
      </w:r>
      <w:r>
        <w:rPr>
          <w:noProof/>
        </w:rPr>
        <w:t>Lesson 4 Synthetic mooring lines</w:t>
      </w:r>
      <w:r>
        <w:rPr>
          <w:noProof/>
        </w:rPr>
        <w:tab/>
      </w:r>
      <w:r>
        <w:rPr>
          <w:noProof/>
        </w:rPr>
        <w:fldChar w:fldCharType="begin"/>
      </w:r>
      <w:r>
        <w:rPr>
          <w:noProof/>
        </w:rPr>
        <w:instrText xml:space="preserve"> PAGEREF _Toc526181321 \h </w:instrText>
      </w:r>
      <w:r>
        <w:rPr>
          <w:noProof/>
        </w:rPr>
      </w:r>
      <w:r>
        <w:rPr>
          <w:noProof/>
        </w:rPr>
        <w:fldChar w:fldCharType="separate"/>
      </w:r>
      <w:r>
        <w:rPr>
          <w:noProof/>
        </w:rPr>
        <w:t>9</w:t>
      </w:r>
      <w:r>
        <w:rPr>
          <w:noProof/>
        </w:rPr>
        <w:fldChar w:fldCharType="end"/>
      </w:r>
    </w:p>
    <w:p w14:paraId="62FD1AA5" w14:textId="77777777" w:rsidR="000B4DA5" w:rsidRDefault="000B4DA5">
      <w:pPr>
        <w:pStyle w:val="TOC1"/>
        <w:rPr>
          <w:rFonts w:eastAsiaTheme="minorEastAsia"/>
          <w:b w:val="0"/>
          <w:color w:val="auto"/>
          <w:lang w:val="en-IE" w:eastAsia="en-IE"/>
        </w:rPr>
      </w:pPr>
      <w:r w:rsidRPr="009919EE">
        <w:t>9.</w:t>
      </w:r>
      <w:r>
        <w:rPr>
          <w:rFonts w:eastAsiaTheme="minorEastAsia"/>
          <w:b w:val="0"/>
          <w:color w:val="auto"/>
          <w:lang w:val="en-IE" w:eastAsia="en-IE"/>
        </w:rPr>
        <w:tab/>
      </w:r>
      <w:r>
        <w:t>Module 3 – The Manufacture of Moorings</w:t>
      </w:r>
      <w:r>
        <w:tab/>
      </w:r>
      <w:r>
        <w:fldChar w:fldCharType="begin"/>
      </w:r>
      <w:r>
        <w:instrText xml:space="preserve"> PAGEREF _Toc526181322 \h </w:instrText>
      </w:r>
      <w:r>
        <w:fldChar w:fldCharType="separate"/>
      </w:r>
      <w:r>
        <w:t>9</w:t>
      </w:r>
      <w:r>
        <w:fldChar w:fldCharType="end"/>
      </w:r>
    </w:p>
    <w:p w14:paraId="22F429C0" w14:textId="77777777" w:rsidR="000B4DA5" w:rsidRDefault="000B4DA5">
      <w:pPr>
        <w:pStyle w:val="TOC2"/>
        <w:rPr>
          <w:rFonts w:eastAsiaTheme="minorEastAsia"/>
          <w:color w:val="auto"/>
          <w:lang w:val="en-IE" w:eastAsia="en-IE"/>
        </w:rPr>
      </w:pPr>
      <w:r w:rsidRPr="009919EE">
        <w:t>9.1.</w:t>
      </w:r>
      <w:r>
        <w:rPr>
          <w:rFonts w:eastAsiaTheme="minorEastAsia"/>
          <w:color w:val="auto"/>
          <w:lang w:val="en-IE" w:eastAsia="en-IE"/>
        </w:rPr>
        <w:tab/>
      </w:r>
      <w:r>
        <w:t>Scope</w:t>
      </w:r>
      <w:r>
        <w:tab/>
      </w:r>
      <w:r>
        <w:fldChar w:fldCharType="begin"/>
      </w:r>
      <w:r>
        <w:instrText xml:space="preserve"> PAGEREF _Toc526181323 \h </w:instrText>
      </w:r>
      <w:r>
        <w:fldChar w:fldCharType="separate"/>
      </w:r>
      <w:r>
        <w:t>9</w:t>
      </w:r>
      <w:r>
        <w:fldChar w:fldCharType="end"/>
      </w:r>
    </w:p>
    <w:p w14:paraId="0BF25D41" w14:textId="77777777" w:rsidR="000B4DA5" w:rsidRDefault="000B4DA5">
      <w:pPr>
        <w:pStyle w:val="TOC2"/>
        <w:rPr>
          <w:rFonts w:eastAsiaTheme="minorEastAsia"/>
          <w:color w:val="auto"/>
          <w:lang w:val="en-IE" w:eastAsia="en-IE"/>
        </w:rPr>
      </w:pPr>
      <w:r w:rsidRPr="009919EE">
        <w:t>9.2.</w:t>
      </w:r>
      <w:r>
        <w:rPr>
          <w:rFonts w:eastAsiaTheme="minorEastAsia"/>
          <w:color w:val="auto"/>
          <w:lang w:val="en-IE" w:eastAsia="en-IE"/>
        </w:rPr>
        <w:tab/>
      </w:r>
      <w:r>
        <w:t>Learning Objective</w:t>
      </w:r>
      <w:r>
        <w:tab/>
      </w:r>
      <w:r>
        <w:fldChar w:fldCharType="begin"/>
      </w:r>
      <w:r>
        <w:instrText xml:space="preserve"> PAGEREF _Toc526181324 \h </w:instrText>
      </w:r>
      <w:r>
        <w:fldChar w:fldCharType="separate"/>
      </w:r>
      <w:r>
        <w:t>10</w:t>
      </w:r>
      <w:r>
        <w:fldChar w:fldCharType="end"/>
      </w:r>
    </w:p>
    <w:p w14:paraId="6BF04A6C" w14:textId="77777777" w:rsidR="000B4DA5" w:rsidRDefault="000B4DA5">
      <w:pPr>
        <w:pStyle w:val="TOC2"/>
        <w:rPr>
          <w:rFonts w:eastAsiaTheme="minorEastAsia"/>
          <w:color w:val="auto"/>
          <w:lang w:val="en-IE" w:eastAsia="en-IE"/>
        </w:rPr>
      </w:pPr>
      <w:r w:rsidRPr="009919EE">
        <w:t>9.3.</w:t>
      </w:r>
      <w:r>
        <w:rPr>
          <w:rFonts w:eastAsiaTheme="minorEastAsia"/>
          <w:color w:val="auto"/>
          <w:lang w:val="en-IE" w:eastAsia="en-IE"/>
        </w:rPr>
        <w:tab/>
      </w:r>
      <w:r>
        <w:t>Syllabus</w:t>
      </w:r>
      <w:r>
        <w:tab/>
      </w:r>
      <w:r>
        <w:fldChar w:fldCharType="begin"/>
      </w:r>
      <w:r>
        <w:instrText xml:space="preserve"> PAGEREF _Toc526181325 \h </w:instrText>
      </w:r>
      <w:r>
        <w:fldChar w:fldCharType="separate"/>
      </w:r>
      <w:r>
        <w:t>10</w:t>
      </w:r>
      <w:r>
        <w:fldChar w:fldCharType="end"/>
      </w:r>
    </w:p>
    <w:p w14:paraId="7C63F9D5"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9.3.1.</w:t>
      </w:r>
      <w:r>
        <w:rPr>
          <w:rFonts w:eastAsiaTheme="minorEastAsia"/>
          <w:noProof/>
          <w:sz w:val="22"/>
          <w:lang w:val="en-IE" w:eastAsia="en-IE"/>
        </w:rPr>
        <w:tab/>
      </w:r>
      <w:r>
        <w:rPr>
          <w:noProof/>
        </w:rPr>
        <w:t>Lesson 1 The properties of steel</w:t>
      </w:r>
      <w:r>
        <w:rPr>
          <w:noProof/>
        </w:rPr>
        <w:tab/>
      </w:r>
      <w:r>
        <w:rPr>
          <w:noProof/>
        </w:rPr>
        <w:fldChar w:fldCharType="begin"/>
      </w:r>
      <w:r>
        <w:rPr>
          <w:noProof/>
        </w:rPr>
        <w:instrText xml:space="preserve"> PAGEREF _Toc526181326 \h </w:instrText>
      </w:r>
      <w:r>
        <w:rPr>
          <w:noProof/>
        </w:rPr>
      </w:r>
      <w:r>
        <w:rPr>
          <w:noProof/>
        </w:rPr>
        <w:fldChar w:fldCharType="separate"/>
      </w:r>
      <w:r>
        <w:rPr>
          <w:noProof/>
        </w:rPr>
        <w:t>10</w:t>
      </w:r>
      <w:r>
        <w:rPr>
          <w:noProof/>
        </w:rPr>
        <w:fldChar w:fldCharType="end"/>
      </w:r>
    </w:p>
    <w:p w14:paraId="22745019"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9.3.2.</w:t>
      </w:r>
      <w:r>
        <w:rPr>
          <w:rFonts w:eastAsiaTheme="minorEastAsia"/>
          <w:noProof/>
          <w:sz w:val="22"/>
          <w:lang w:val="en-IE" w:eastAsia="en-IE"/>
        </w:rPr>
        <w:tab/>
      </w:r>
      <w:r>
        <w:rPr>
          <w:noProof/>
        </w:rPr>
        <w:t>Lesson 2 Synthetic materials</w:t>
      </w:r>
      <w:r>
        <w:rPr>
          <w:noProof/>
        </w:rPr>
        <w:tab/>
      </w:r>
      <w:r>
        <w:rPr>
          <w:noProof/>
        </w:rPr>
        <w:fldChar w:fldCharType="begin"/>
      </w:r>
      <w:r>
        <w:rPr>
          <w:noProof/>
        </w:rPr>
        <w:instrText xml:space="preserve"> PAGEREF _Toc526181327 \h </w:instrText>
      </w:r>
      <w:r>
        <w:rPr>
          <w:noProof/>
        </w:rPr>
      </w:r>
      <w:r>
        <w:rPr>
          <w:noProof/>
        </w:rPr>
        <w:fldChar w:fldCharType="separate"/>
      </w:r>
      <w:r>
        <w:rPr>
          <w:noProof/>
        </w:rPr>
        <w:t>10</w:t>
      </w:r>
      <w:r>
        <w:rPr>
          <w:noProof/>
        </w:rPr>
        <w:fldChar w:fldCharType="end"/>
      </w:r>
    </w:p>
    <w:p w14:paraId="6331A253" w14:textId="77777777" w:rsidR="000B4DA5" w:rsidRDefault="000B4DA5">
      <w:pPr>
        <w:pStyle w:val="TOC1"/>
        <w:rPr>
          <w:rFonts w:eastAsiaTheme="minorEastAsia"/>
          <w:b w:val="0"/>
          <w:color w:val="auto"/>
          <w:lang w:val="en-IE" w:eastAsia="en-IE"/>
        </w:rPr>
      </w:pPr>
      <w:r w:rsidRPr="009919EE">
        <w:t>10.</w:t>
      </w:r>
      <w:r>
        <w:rPr>
          <w:rFonts w:eastAsiaTheme="minorEastAsia"/>
          <w:b w:val="0"/>
          <w:color w:val="auto"/>
          <w:lang w:val="en-IE" w:eastAsia="en-IE"/>
        </w:rPr>
        <w:tab/>
      </w:r>
      <w:r>
        <w:t>Module 4 – Servicing Ashore</w:t>
      </w:r>
      <w:r>
        <w:tab/>
      </w:r>
      <w:r>
        <w:fldChar w:fldCharType="begin"/>
      </w:r>
      <w:r>
        <w:instrText xml:space="preserve"> PAGEREF _Toc526181328 \h </w:instrText>
      </w:r>
      <w:r>
        <w:fldChar w:fldCharType="separate"/>
      </w:r>
      <w:r>
        <w:t>10</w:t>
      </w:r>
      <w:r>
        <w:fldChar w:fldCharType="end"/>
      </w:r>
    </w:p>
    <w:p w14:paraId="022D42CA" w14:textId="77777777" w:rsidR="000B4DA5" w:rsidRDefault="000B4DA5">
      <w:pPr>
        <w:pStyle w:val="TOC2"/>
        <w:rPr>
          <w:rFonts w:eastAsiaTheme="minorEastAsia"/>
          <w:color w:val="auto"/>
          <w:lang w:val="en-IE" w:eastAsia="en-IE"/>
        </w:rPr>
      </w:pPr>
      <w:r w:rsidRPr="009919EE">
        <w:t>10.1.</w:t>
      </w:r>
      <w:r>
        <w:rPr>
          <w:rFonts w:eastAsiaTheme="minorEastAsia"/>
          <w:color w:val="auto"/>
          <w:lang w:val="en-IE" w:eastAsia="en-IE"/>
        </w:rPr>
        <w:tab/>
      </w:r>
      <w:r>
        <w:t>Scope</w:t>
      </w:r>
      <w:r>
        <w:tab/>
      </w:r>
      <w:r>
        <w:fldChar w:fldCharType="begin"/>
      </w:r>
      <w:r>
        <w:instrText xml:space="preserve"> PAGEREF _Toc526181329 \h </w:instrText>
      </w:r>
      <w:r>
        <w:fldChar w:fldCharType="separate"/>
      </w:r>
      <w:r>
        <w:t>10</w:t>
      </w:r>
      <w:r>
        <w:fldChar w:fldCharType="end"/>
      </w:r>
    </w:p>
    <w:p w14:paraId="1D6803CB" w14:textId="77777777" w:rsidR="000B4DA5" w:rsidRDefault="000B4DA5">
      <w:pPr>
        <w:pStyle w:val="TOC2"/>
        <w:rPr>
          <w:rFonts w:eastAsiaTheme="minorEastAsia"/>
          <w:color w:val="auto"/>
          <w:lang w:val="en-IE" w:eastAsia="en-IE"/>
        </w:rPr>
      </w:pPr>
      <w:r w:rsidRPr="009919EE">
        <w:t>10.2.</w:t>
      </w:r>
      <w:r>
        <w:rPr>
          <w:rFonts w:eastAsiaTheme="minorEastAsia"/>
          <w:color w:val="auto"/>
          <w:lang w:val="en-IE" w:eastAsia="en-IE"/>
        </w:rPr>
        <w:tab/>
      </w:r>
      <w:r>
        <w:t>Learning Objective</w:t>
      </w:r>
      <w:r>
        <w:tab/>
      </w:r>
      <w:r>
        <w:fldChar w:fldCharType="begin"/>
      </w:r>
      <w:r>
        <w:instrText xml:space="preserve"> PAGEREF _Toc526181330 \h </w:instrText>
      </w:r>
      <w:r>
        <w:fldChar w:fldCharType="separate"/>
      </w:r>
      <w:r>
        <w:t>10</w:t>
      </w:r>
      <w:r>
        <w:fldChar w:fldCharType="end"/>
      </w:r>
    </w:p>
    <w:p w14:paraId="3A66565E" w14:textId="77777777" w:rsidR="000B4DA5" w:rsidRDefault="000B4DA5">
      <w:pPr>
        <w:pStyle w:val="TOC2"/>
        <w:rPr>
          <w:rFonts w:eastAsiaTheme="minorEastAsia"/>
          <w:color w:val="auto"/>
          <w:lang w:val="en-IE" w:eastAsia="en-IE"/>
        </w:rPr>
      </w:pPr>
      <w:r w:rsidRPr="009919EE">
        <w:t>10.3.</w:t>
      </w:r>
      <w:r>
        <w:rPr>
          <w:rFonts w:eastAsiaTheme="minorEastAsia"/>
          <w:color w:val="auto"/>
          <w:lang w:val="en-IE" w:eastAsia="en-IE"/>
        </w:rPr>
        <w:tab/>
      </w:r>
      <w:r>
        <w:t>Syllabus</w:t>
      </w:r>
      <w:r>
        <w:tab/>
      </w:r>
      <w:r>
        <w:fldChar w:fldCharType="begin"/>
      </w:r>
      <w:r>
        <w:instrText xml:space="preserve"> PAGEREF _Toc526181331 \h </w:instrText>
      </w:r>
      <w:r>
        <w:fldChar w:fldCharType="separate"/>
      </w:r>
      <w:r>
        <w:t>10</w:t>
      </w:r>
      <w:r>
        <w:fldChar w:fldCharType="end"/>
      </w:r>
    </w:p>
    <w:p w14:paraId="030C39E8"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10.3.1.</w:t>
      </w:r>
      <w:r>
        <w:rPr>
          <w:rFonts w:eastAsiaTheme="minorEastAsia"/>
          <w:noProof/>
          <w:sz w:val="22"/>
          <w:lang w:val="en-IE" w:eastAsia="en-IE"/>
        </w:rPr>
        <w:tab/>
      </w:r>
      <w:r>
        <w:rPr>
          <w:noProof/>
        </w:rPr>
        <w:t>Lesson 1 Handling of moorings</w:t>
      </w:r>
      <w:r>
        <w:rPr>
          <w:noProof/>
        </w:rPr>
        <w:tab/>
      </w:r>
      <w:r>
        <w:rPr>
          <w:noProof/>
        </w:rPr>
        <w:fldChar w:fldCharType="begin"/>
      </w:r>
      <w:r>
        <w:rPr>
          <w:noProof/>
        </w:rPr>
        <w:instrText xml:space="preserve"> PAGEREF _Toc526181332 \h </w:instrText>
      </w:r>
      <w:r>
        <w:rPr>
          <w:noProof/>
        </w:rPr>
      </w:r>
      <w:r>
        <w:rPr>
          <w:noProof/>
        </w:rPr>
        <w:fldChar w:fldCharType="separate"/>
      </w:r>
      <w:r>
        <w:rPr>
          <w:noProof/>
        </w:rPr>
        <w:t>10</w:t>
      </w:r>
      <w:r>
        <w:rPr>
          <w:noProof/>
        </w:rPr>
        <w:fldChar w:fldCharType="end"/>
      </w:r>
    </w:p>
    <w:p w14:paraId="07162006"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10.3.2.</w:t>
      </w:r>
      <w:r>
        <w:rPr>
          <w:rFonts w:eastAsiaTheme="minorEastAsia"/>
          <w:noProof/>
          <w:sz w:val="22"/>
          <w:lang w:val="en-IE" w:eastAsia="en-IE"/>
        </w:rPr>
        <w:tab/>
      </w:r>
      <w:r>
        <w:rPr>
          <w:noProof/>
        </w:rPr>
        <w:t>Lesson 2 Operations</w:t>
      </w:r>
      <w:r>
        <w:rPr>
          <w:noProof/>
        </w:rPr>
        <w:tab/>
      </w:r>
      <w:r>
        <w:rPr>
          <w:noProof/>
        </w:rPr>
        <w:fldChar w:fldCharType="begin"/>
      </w:r>
      <w:r>
        <w:rPr>
          <w:noProof/>
        </w:rPr>
        <w:instrText xml:space="preserve"> PAGEREF _Toc526181333 \h </w:instrText>
      </w:r>
      <w:r>
        <w:rPr>
          <w:noProof/>
        </w:rPr>
      </w:r>
      <w:r>
        <w:rPr>
          <w:noProof/>
        </w:rPr>
        <w:fldChar w:fldCharType="separate"/>
      </w:r>
      <w:r>
        <w:rPr>
          <w:noProof/>
        </w:rPr>
        <w:t>11</w:t>
      </w:r>
      <w:r>
        <w:rPr>
          <w:noProof/>
        </w:rPr>
        <w:fldChar w:fldCharType="end"/>
      </w:r>
    </w:p>
    <w:p w14:paraId="76D73622"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10.3.3.</w:t>
      </w:r>
      <w:r>
        <w:rPr>
          <w:rFonts w:eastAsiaTheme="minorEastAsia"/>
          <w:noProof/>
          <w:sz w:val="22"/>
          <w:lang w:val="en-IE" w:eastAsia="en-IE"/>
        </w:rPr>
        <w:tab/>
      </w:r>
      <w:r>
        <w:rPr>
          <w:noProof/>
        </w:rPr>
        <w:t>Lesson 3 Health and Safety</w:t>
      </w:r>
      <w:r>
        <w:rPr>
          <w:noProof/>
        </w:rPr>
        <w:tab/>
      </w:r>
      <w:r>
        <w:rPr>
          <w:noProof/>
        </w:rPr>
        <w:fldChar w:fldCharType="begin"/>
      </w:r>
      <w:r>
        <w:rPr>
          <w:noProof/>
        </w:rPr>
        <w:instrText xml:space="preserve"> PAGEREF _Toc526181334 \h </w:instrText>
      </w:r>
      <w:r>
        <w:rPr>
          <w:noProof/>
        </w:rPr>
      </w:r>
      <w:r>
        <w:rPr>
          <w:noProof/>
        </w:rPr>
        <w:fldChar w:fldCharType="separate"/>
      </w:r>
      <w:r>
        <w:rPr>
          <w:noProof/>
        </w:rPr>
        <w:t>11</w:t>
      </w:r>
      <w:r>
        <w:rPr>
          <w:noProof/>
        </w:rPr>
        <w:fldChar w:fldCharType="end"/>
      </w:r>
    </w:p>
    <w:p w14:paraId="3944B0C7" w14:textId="77777777" w:rsidR="000B4DA5" w:rsidRDefault="000B4DA5">
      <w:pPr>
        <w:pStyle w:val="TOC1"/>
        <w:rPr>
          <w:rFonts w:eastAsiaTheme="minorEastAsia"/>
          <w:b w:val="0"/>
          <w:color w:val="auto"/>
          <w:lang w:val="en-IE" w:eastAsia="en-IE"/>
        </w:rPr>
      </w:pPr>
      <w:r w:rsidRPr="009919EE">
        <w:t>11.</w:t>
      </w:r>
      <w:r>
        <w:rPr>
          <w:rFonts w:eastAsiaTheme="minorEastAsia"/>
          <w:b w:val="0"/>
          <w:color w:val="auto"/>
          <w:lang w:val="en-IE" w:eastAsia="en-IE"/>
        </w:rPr>
        <w:tab/>
      </w:r>
      <w:r>
        <w:t>Module 5 – Servicing afloat</w:t>
      </w:r>
      <w:r>
        <w:tab/>
      </w:r>
      <w:r>
        <w:fldChar w:fldCharType="begin"/>
      </w:r>
      <w:r>
        <w:instrText xml:space="preserve"> PAGEREF _Toc526181335 \h </w:instrText>
      </w:r>
      <w:r>
        <w:fldChar w:fldCharType="separate"/>
      </w:r>
      <w:r>
        <w:t>11</w:t>
      </w:r>
      <w:r>
        <w:fldChar w:fldCharType="end"/>
      </w:r>
    </w:p>
    <w:p w14:paraId="1B3E855B" w14:textId="77777777" w:rsidR="000B4DA5" w:rsidRDefault="000B4DA5">
      <w:pPr>
        <w:pStyle w:val="TOC2"/>
        <w:rPr>
          <w:rFonts w:eastAsiaTheme="minorEastAsia"/>
          <w:color w:val="auto"/>
          <w:lang w:val="en-IE" w:eastAsia="en-IE"/>
        </w:rPr>
      </w:pPr>
      <w:r w:rsidRPr="009919EE">
        <w:lastRenderedPageBreak/>
        <w:t>11.1.</w:t>
      </w:r>
      <w:r>
        <w:rPr>
          <w:rFonts w:eastAsiaTheme="minorEastAsia"/>
          <w:color w:val="auto"/>
          <w:lang w:val="en-IE" w:eastAsia="en-IE"/>
        </w:rPr>
        <w:tab/>
      </w:r>
      <w:r>
        <w:t>Scope</w:t>
      </w:r>
      <w:r>
        <w:tab/>
      </w:r>
      <w:r>
        <w:fldChar w:fldCharType="begin"/>
      </w:r>
      <w:r>
        <w:instrText xml:space="preserve"> PAGEREF _Toc526181336 \h </w:instrText>
      </w:r>
      <w:r>
        <w:fldChar w:fldCharType="separate"/>
      </w:r>
      <w:r>
        <w:t>11</w:t>
      </w:r>
      <w:r>
        <w:fldChar w:fldCharType="end"/>
      </w:r>
    </w:p>
    <w:p w14:paraId="488EBD57" w14:textId="77777777" w:rsidR="000B4DA5" w:rsidRDefault="000B4DA5">
      <w:pPr>
        <w:pStyle w:val="TOC2"/>
        <w:rPr>
          <w:rFonts w:eastAsiaTheme="minorEastAsia"/>
          <w:color w:val="auto"/>
          <w:lang w:val="en-IE" w:eastAsia="en-IE"/>
        </w:rPr>
      </w:pPr>
      <w:r w:rsidRPr="009919EE">
        <w:t>11.2.</w:t>
      </w:r>
      <w:r>
        <w:rPr>
          <w:rFonts w:eastAsiaTheme="minorEastAsia"/>
          <w:color w:val="auto"/>
          <w:lang w:val="en-IE" w:eastAsia="en-IE"/>
        </w:rPr>
        <w:tab/>
      </w:r>
      <w:r>
        <w:t>Learning Objective</w:t>
      </w:r>
      <w:r>
        <w:tab/>
      </w:r>
      <w:r>
        <w:fldChar w:fldCharType="begin"/>
      </w:r>
      <w:r>
        <w:instrText xml:space="preserve"> PAGEREF _Toc526181337 \h </w:instrText>
      </w:r>
      <w:r>
        <w:fldChar w:fldCharType="separate"/>
      </w:r>
      <w:r>
        <w:t>11</w:t>
      </w:r>
      <w:r>
        <w:fldChar w:fldCharType="end"/>
      </w:r>
    </w:p>
    <w:p w14:paraId="27027ECF" w14:textId="77777777" w:rsidR="000B4DA5" w:rsidRDefault="000B4DA5">
      <w:pPr>
        <w:pStyle w:val="TOC2"/>
        <w:rPr>
          <w:rFonts w:eastAsiaTheme="minorEastAsia"/>
          <w:color w:val="auto"/>
          <w:lang w:val="en-IE" w:eastAsia="en-IE"/>
        </w:rPr>
      </w:pPr>
      <w:r w:rsidRPr="009919EE">
        <w:t>11.3.</w:t>
      </w:r>
      <w:r>
        <w:rPr>
          <w:rFonts w:eastAsiaTheme="minorEastAsia"/>
          <w:color w:val="auto"/>
          <w:lang w:val="en-IE" w:eastAsia="en-IE"/>
        </w:rPr>
        <w:tab/>
      </w:r>
      <w:r>
        <w:t>Syllabus</w:t>
      </w:r>
      <w:r>
        <w:tab/>
      </w:r>
      <w:r>
        <w:fldChar w:fldCharType="begin"/>
      </w:r>
      <w:r>
        <w:instrText xml:space="preserve"> PAGEREF _Toc526181338 \h </w:instrText>
      </w:r>
      <w:r>
        <w:fldChar w:fldCharType="separate"/>
      </w:r>
      <w:r>
        <w:t>11</w:t>
      </w:r>
      <w:r>
        <w:fldChar w:fldCharType="end"/>
      </w:r>
    </w:p>
    <w:p w14:paraId="25C79AA0"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11.3.1.</w:t>
      </w:r>
      <w:r>
        <w:rPr>
          <w:rFonts w:eastAsiaTheme="minorEastAsia"/>
          <w:noProof/>
          <w:sz w:val="22"/>
          <w:lang w:val="en-IE" w:eastAsia="en-IE"/>
        </w:rPr>
        <w:tab/>
      </w:r>
      <w:r>
        <w:rPr>
          <w:noProof/>
        </w:rPr>
        <w:t>Lesson 1 Wear and corrosion</w:t>
      </w:r>
      <w:r>
        <w:rPr>
          <w:noProof/>
        </w:rPr>
        <w:tab/>
      </w:r>
      <w:r>
        <w:rPr>
          <w:noProof/>
        </w:rPr>
        <w:fldChar w:fldCharType="begin"/>
      </w:r>
      <w:r>
        <w:rPr>
          <w:noProof/>
        </w:rPr>
        <w:instrText xml:space="preserve"> PAGEREF _Toc526181339 \h </w:instrText>
      </w:r>
      <w:r>
        <w:rPr>
          <w:noProof/>
        </w:rPr>
      </w:r>
      <w:r>
        <w:rPr>
          <w:noProof/>
        </w:rPr>
        <w:fldChar w:fldCharType="separate"/>
      </w:r>
      <w:r>
        <w:rPr>
          <w:noProof/>
        </w:rPr>
        <w:t>11</w:t>
      </w:r>
      <w:r>
        <w:rPr>
          <w:noProof/>
        </w:rPr>
        <w:fldChar w:fldCharType="end"/>
      </w:r>
    </w:p>
    <w:p w14:paraId="7583B447"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11.3.2.</w:t>
      </w:r>
      <w:r>
        <w:rPr>
          <w:rFonts w:eastAsiaTheme="minorEastAsia"/>
          <w:noProof/>
          <w:sz w:val="22"/>
          <w:lang w:val="en-IE" w:eastAsia="en-IE"/>
        </w:rPr>
        <w:tab/>
      </w:r>
      <w:r>
        <w:rPr>
          <w:noProof/>
        </w:rPr>
        <w:t>Lesson 2 Mooring inspections</w:t>
      </w:r>
      <w:r>
        <w:rPr>
          <w:noProof/>
        </w:rPr>
        <w:tab/>
      </w:r>
      <w:r>
        <w:rPr>
          <w:noProof/>
        </w:rPr>
        <w:fldChar w:fldCharType="begin"/>
      </w:r>
      <w:r>
        <w:rPr>
          <w:noProof/>
        </w:rPr>
        <w:instrText xml:space="preserve"> PAGEREF _Toc526181340 \h </w:instrText>
      </w:r>
      <w:r>
        <w:rPr>
          <w:noProof/>
        </w:rPr>
      </w:r>
      <w:r>
        <w:rPr>
          <w:noProof/>
        </w:rPr>
        <w:fldChar w:fldCharType="separate"/>
      </w:r>
      <w:r>
        <w:rPr>
          <w:noProof/>
        </w:rPr>
        <w:t>11</w:t>
      </w:r>
      <w:r>
        <w:rPr>
          <w:noProof/>
        </w:rPr>
        <w:fldChar w:fldCharType="end"/>
      </w:r>
    </w:p>
    <w:p w14:paraId="58A804EC"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11.3.3.</w:t>
      </w:r>
      <w:r>
        <w:rPr>
          <w:rFonts w:eastAsiaTheme="minorEastAsia"/>
          <w:noProof/>
          <w:sz w:val="22"/>
          <w:lang w:val="en-IE" w:eastAsia="en-IE"/>
        </w:rPr>
        <w:tab/>
      </w:r>
      <w:r>
        <w:rPr>
          <w:noProof/>
        </w:rPr>
        <w:t>Lesson 3 Mooring inspections</w:t>
      </w:r>
      <w:r>
        <w:rPr>
          <w:noProof/>
        </w:rPr>
        <w:tab/>
      </w:r>
      <w:r>
        <w:rPr>
          <w:noProof/>
        </w:rPr>
        <w:fldChar w:fldCharType="begin"/>
      </w:r>
      <w:r>
        <w:rPr>
          <w:noProof/>
        </w:rPr>
        <w:instrText xml:space="preserve"> PAGEREF _Toc526181341 \h </w:instrText>
      </w:r>
      <w:r>
        <w:rPr>
          <w:noProof/>
        </w:rPr>
      </w:r>
      <w:r>
        <w:rPr>
          <w:noProof/>
        </w:rPr>
        <w:fldChar w:fldCharType="separate"/>
      </w:r>
      <w:r>
        <w:rPr>
          <w:noProof/>
        </w:rPr>
        <w:t>11</w:t>
      </w:r>
      <w:r>
        <w:rPr>
          <w:noProof/>
        </w:rPr>
        <w:fldChar w:fldCharType="end"/>
      </w:r>
    </w:p>
    <w:p w14:paraId="40D1B8C3"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11.3.4.</w:t>
      </w:r>
      <w:r>
        <w:rPr>
          <w:rFonts w:eastAsiaTheme="minorEastAsia"/>
          <w:noProof/>
          <w:sz w:val="22"/>
          <w:lang w:val="en-IE" w:eastAsia="en-IE"/>
        </w:rPr>
        <w:tab/>
      </w:r>
      <w:r>
        <w:rPr>
          <w:noProof/>
        </w:rPr>
        <w:t>Lesson 4 Improvements to existing moorings</w:t>
      </w:r>
      <w:r>
        <w:rPr>
          <w:noProof/>
        </w:rPr>
        <w:tab/>
      </w:r>
      <w:r>
        <w:rPr>
          <w:noProof/>
        </w:rPr>
        <w:fldChar w:fldCharType="begin"/>
      </w:r>
      <w:r>
        <w:rPr>
          <w:noProof/>
        </w:rPr>
        <w:instrText xml:space="preserve"> PAGEREF _Toc526181342 \h </w:instrText>
      </w:r>
      <w:r>
        <w:rPr>
          <w:noProof/>
        </w:rPr>
      </w:r>
      <w:r>
        <w:rPr>
          <w:noProof/>
        </w:rPr>
        <w:fldChar w:fldCharType="separate"/>
      </w:r>
      <w:r>
        <w:rPr>
          <w:noProof/>
        </w:rPr>
        <w:t>11</w:t>
      </w:r>
      <w:r>
        <w:rPr>
          <w:noProof/>
        </w:rPr>
        <w:fldChar w:fldCharType="end"/>
      </w:r>
    </w:p>
    <w:p w14:paraId="48A9E150"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11.3.5.</w:t>
      </w:r>
      <w:r>
        <w:rPr>
          <w:rFonts w:eastAsiaTheme="minorEastAsia"/>
          <w:noProof/>
          <w:sz w:val="22"/>
          <w:lang w:val="en-IE" w:eastAsia="en-IE"/>
        </w:rPr>
        <w:tab/>
      </w:r>
      <w:r>
        <w:rPr>
          <w:noProof/>
        </w:rPr>
        <w:t>Lesson 5 Health and safety</w:t>
      </w:r>
      <w:r>
        <w:rPr>
          <w:noProof/>
        </w:rPr>
        <w:tab/>
      </w:r>
      <w:r>
        <w:rPr>
          <w:noProof/>
        </w:rPr>
        <w:fldChar w:fldCharType="begin"/>
      </w:r>
      <w:r>
        <w:rPr>
          <w:noProof/>
        </w:rPr>
        <w:instrText xml:space="preserve"> PAGEREF _Toc526181343 \h </w:instrText>
      </w:r>
      <w:r>
        <w:rPr>
          <w:noProof/>
        </w:rPr>
      </w:r>
      <w:r>
        <w:rPr>
          <w:noProof/>
        </w:rPr>
        <w:fldChar w:fldCharType="separate"/>
      </w:r>
      <w:r>
        <w:rPr>
          <w:noProof/>
        </w:rPr>
        <w:t>12</w:t>
      </w:r>
      <w:r>
        <w:rPr>
          <w:noProof/>
        </w:rPr>
        <w:fldChar w:fldCharType="end"/>
      </w:r>
    </w:p>
    <w:p w14:paraId="3835970D" w14:textId="77777777" w:rsidR="000B4DA5" w:rsidRDefault="000B4DA5">
      <w:pPr>
        <w:pStyle w:val="TOC1"/>
        <w:rPr>
          <w:rFonts w:eastAsiaTheme="minorEastAsia"/>
          <w:b w:val="0"/>
          <w:color w:val="auto"/>
          <w:lang w:val="en-IE" w:eastAsia="en-IE"/>
        </w:rPr>
      </w:pPr>
      <w:r w:rsidRPr="009919EE">
        <w:t>12.</w:t>
      </w:r>
      <w:r>
        <w:rPr>
          <w:rFonts w:eastAsiaTheme="minorEastAsia"/>
          <w:b w:val="0"/>
          <w:color w:val="auto"/>
          <w:lang w:val="en-IE" w:eastAsia="en-IE"/>
        </w:rPr>
        <w:tab/>
      </w:r>
      <w:r>
        <w:t>Module 6 – Site Visits</w:t>
      </w:r>
      <w:r>
        <w:tab/>
      </w:r>
      <w:r>
        <w:fldChar w:fldCharType="begin"/>
      </w:r>
      <w:r>
        <w:instrText xml:space="preserve"> PAGEREF _Toc526181344 \h </w:instrText>
      </w:r>
      <w:r>
        <w:fldChar w:fldCharType="separate"/>
      </w:r>
      <w:r>
        <w:t>12</w:t>
      </w:r>
      <w:r>
        <w:fldChar w:fldCharType="end"/>
      </w:r>
    </w:p>
    <w:p w14:paraId="7AF09128" w14:textId="77777777" w:rsidR="000B4DA5" w:rsidRDefault="000B4DA5">
      <w:pPr>
        <w:pStyle w:val="TOC2"/>
        <w:rPr>
          <w:rFonts w:eastAsiaTheme="minorEastAsia"/>
          <w:color w:val="auto"/>
          <w:lang w:val="en-IE" w:eastAsia="en-IE"/>
        </w:rPr>
      </w:pPr>
      <w:r w:rsidRPr="009919EE">
        <w:t>12.1.</w:t>
      </w:r>
      <w:r>
        <w:rPr>
          <w:rFonts w:eastAsiaTheme="minorEastAsia"/>
          <w:color w:val="auto"/>
          <w:lang w:val="en-IE" w:eastAsia="en-IE"/>
        </w:rPr>
        <w:tab/>
      </w:r>
      <w:r>
        <w:t>Scope</w:t>
      </w:r>
      <w:r>
        <w:tab/>
      </w:r>
      <w:r>
        <w:fldChar w:fldCharType="begin"/>
      </w:r>
      <w:r>
        <w:instrText xml:space="preserve"> PAGEREF _Toc526181345 \h </w:instrText>
      </w:r>
      <w:r>
        <w:fldChar w:fldCharType="separate"/>
      </w:r>
      <w:r>
        <w:t>12</w:t>
      </w:r>
      <w:r>
        <w:fldChar w:fldCharType="end"/>
      </w:r>
    </w:p>
    <w:p w14:paraId="79FD97A6" w14:textId="77777777" w:rsidR="000B4DA5" w:rsidRDefault="000B4DA5">
      <w:pPr>
        <w:pStyle w:val="TOC2"/>
        <w:rPr>
          <w:rFonts w:eastAsiaTheme="minorEastAsia"/>
          <w:color w:val="auto"/>
          <w:lang w:val="en-IE" w:eastAsia="en-IE"/>
        </w:rPr>
      </w:pPr>
      <w:r w:rsidRPr="009919EE">
        <w:t>12.2.</w:t>
      </w:r>
      <w:r>
        <w:rPr>
          <w:rFonts w:eastAsiaTheme="minorEastAsia"/>
          <w:color w:val="auto"/>
          <w:lang w:val="en-IE" w:eastAsia="en-IE"/>
        </w:rPr>
        <w:tab/>
      </w:r>
      <w:r>
        <w:t>Learning Objective</w:t>
      </w:r>
      <w:r>
        <w:tab/>
      </w:r>
      <w:r>
        <w:fldChar w:fldCharType="begin"/>
      </w:r>
      <w:r>
        <w:instrText xml:space="preserve"> PAGEREF _Toc526181346 \h </w:instrText>
      </w:r>
      <w:r>
        <w:fldChar w:fldCharType="separate"/>
      </w:r>
      <w:r>
        <w:t>12</w:t>
      </w:r>
      <w:r>
        <w:fldChar w:fldCharType="end"/>
      </w:r>
    </w:p>
    <w:p w14:paraId="10AFBFB5" w14:textId="77777777" w:rsidR="000B4DA5" w:rsidRDefault="000B4DA5">
      <w:pPr>
        <w:pStyle w:val="TOC2"/>
        <w:rPr>
          <w:rFonts w:eastAsiaTheme="minorEastAsia"/>
          <w:color w:val="auto"/>
          <w:lang w:val="en-IE" w:eastAsia="en-IE"/>
        </w:rPr>
      </w:pPr>
      <w:r w:rsidRPr="009919EE">
        <w:t>12.3.</w:t>
      </w:r>
      <w:r>
        <w:rPr>
          <w:rFonts w:eastAsiaTheme="minorEastAsia"/>
          <w:color w:val="auto"/>
          <w:lang w:val="en-IE" w:eastAsia="en-IE"/>
        </w:rPr>
        <w:tab/>
      </w:r>
      <w:r>
        <w:t>Syllabus</w:t>
      </w:r>
      <w:r>
        <w:tab/>
      </w:r>
      <w:r>
        <w:fldChar w:fldCharType="begin"/>
      </w:r>
      <w:r>
        <w:instrText xml:space="preserve"> PAGEREF _Toc526181347 \h </w:instrText>
      </w:r>
      <w:r>
        <w:fldChar w:fldCharType="separate"/>
      </w:r>
      <w:r>
        <w:t>12</w:t>
      </w:r>
      <w:r>
        <w:fldChar w:fldCharType="end"/>
      </w:r>
    </w:p>
    <w:p w14:paraId="38FE6389"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23D3E03" w14:textId="77777777" w:rsidR="00D36983" w:rsidRPr="00093294" w:rsidRDefault="00D36983" w:rsidP="00D36983">
      <w:pPr>
        <w:pStyle w:val="ListofFigures"/>
      </w:pPr>
      <w:r w:rsidRPr="00093294">
        <w:t>List of Tables</w:t>
      </w:r>
    </w:p>
    <w:p w14:paraId="5A2BDECB" w14:textId="77777777" w:rsidR="00AE4914"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AE4914">
        <w:rPr>
          <w:noProof/>
        </w:rPr>
        <w:t>Table 1</w:t>
      </w:r>
      <w:r w:rsidR="00AE4914">
        <w:rPr>
          <w:rFonts w:eastAsiaTheme="minorEastAsia"/>
          <w:i w:val="0"/>
          <w:noProof/>
          <w:lang w:val="en-IE" w:eastAsia="en-IE"/>
        </w:rPr>
        <w:tab/>
      </w:r>
      <w:r w:rsidR="00AE4914">
        <w:rPr>
          <w:noProof/>
        </w:rPr>
        <w:t>Table of Teaching Modules</w:t>
      </w:r>
      <w:r w:rsidR="00AE4914">
        <w:rPr>
          <w:noProof/>
        </w:rPr>
        <w:tab/>
      </w:r>
      <w:r w:rsidR="00AE4914">
        <w:rPr>
          <w:noProof/>
        </w:rPr>
        <w:fldChar w:fldCharType="begin"/>
      </w:r>
      <w:r w:rsidR="00AE4914">
        <w:rPr>
          <w:noProof/>
        </w:rPr>
        <w:instrText xml:space="preserve"> PAGEREF _Toc526181273 \h </w:instrText>
      </w:r>
      <w:r w:rsidR="00AE4914">
        <w:rPr>
          <w:noProof/>
        </w:rPr>
      </w:r>
      <w:r w:rsidR="00AE4914">
        <w:rPr>
          <w:noProof/>
        </w:rPr>
        <w:fldChar w:fldCharType="separate"/>
      </w:r>
      <w:r w:rsidR="00AE4914">
        <w:rPr>
          <w:noProof/>
        </w:rPr>
        <w:t>6</w:t>
      </w:r>
      <w:r w:rsidR="00AE4914">
        <w:rPr>
          <w:noProof/>
        </w:rPr>
        <w:fldChar w:fldCharType="end"/>
      </w:r>
    </w:p>
    <w:p w14:paraId="7A93CA7F" w14:textId="77777777" w:rsidR="00D36983" w:rsidRPr="00093294" w:rsidRDefault="00D36983" w:rsidP="00D36983">
      <w:r w:rsidRPr="00093294">
        <w:fldChar w:fldCharType="end"/>
      </w:r>
    </w:p>
    <w:p w14:paraId="492CAC5C" w14:textId="77777777" w:rsidR="00790277" w:rsidRPr="00093294" w:rsidRDefault="00790277" w:rsidP="003274DB">
      <w:pPr>
        <w:sectPr w:rsidR="00790277" w:rsidRPr="00093294" w:rsidSect="00292085">
          <w:headerReference w:type="even" r:id="rId16"/>
          <w:headerReference w:type="default" r:id="rId17"/>
          <w:headerReference w:type="first" r:id="rId18"/>
          <w:pgSz w:w="11906" w:h="16838" w:code="9"/>
          <w:pgMar w:top="567" w:right="794" w:bottom="567" w:left="907" w:header="567" w:footer="567" w:gutter="0"/>
          <w:cols w:space="708"/>
          <w:docGrid w:linePitch="360"/>
        </w:sectPr>
      </w:pPr>
    </w:p>
    <w:p w14:paraId="51DD2C5F" w14:textId="77777777" w:rsidR="00465491" w:rsidRPr="00093294" w:rsidRDefault="00465491" w:rsidP="00465491">
      <w:pPr>
        <w:pStyle w:val="Forward"/>
      </w:pPr>
      <w:bookmarkStart w:id="13" w:name="_Toc419881195"/>
      <w:r w:rsidRPr="00093294">
        <w:lastRenderedPageBreak/>
        <w:t>FOREWORD</w:t>
      </w:r>
      <w:bookmarkEnd w:id="13"/>
    </w:p>
    <w:p w14:paraId="50C55CBB" w14:textId="00147729" w:rsidR="00A56477" w:rsidRDefault="00A56477" w:rsidP="00A56477">
      <w:pPr>
        <w:pStyle w:val="BodyText"/>
      </w:pPr>
      <w:r>
        <w:t xml:space="preserve">The International Association of Marine Aids to Navigation and Lighthouse Authorities (IALA) recognises that training in all aspects of </w:t>
      </w:r>
      <w:ins w:id="14" w:author="Seamus Doyle" w:date="2018-10-01T18:23:00Z">
        <w:r w:rsidR="0015602E">
          <w:t xml:space="preserve">Marine </w:t>
        </w:r>
      </w:ins>
      <w:r>
        <w:t>Aids to Navigation (AtoN) service delivery, from inception through installation and maintenance to replacement or removal at the end of a planned life-cycle, is critical to the consistent provision of that AtoN service.</w:t>
      </w:r>
    </w:p>
    <w:p w14:paraId="3E834C73" w14:textId="1F9E6C81" w:rsidR="00A56477" w:rsidRDefault="00A56477" w:rsidP="00A56477">
      <w:pPr>
        <w:pStyle w:val="BodyText"/>
      </w:pPr>
      <w:r>
        <w:t xml:space="preserve">Under the SOLAS Convention, Chapter 5, Regulation 13, paragraph 2; Contracting Governments, mindful of their obligations published by the International Maritime Organisation, undertake to consider international recommendations and guidelines when establishing </w:t>
      </w:r>
      <w:del w:id="15" w:author="Seamus Doyle" w:date="2018-10-01T18:23:00Z">
        <w:r w:rsidDel="0015602E">
          <w:delText>aids to navigation</w:delText>
        </w:r>
      </w:del>
      <w:ins w:id="16" w:author="Adam Hay" w:date="2018-10-17T22:52:00Z">
        <w:r w:rsidR="0061642F">
          <w:t>M</w:t>
        </w:r>
      </w:ins>
      <w:ins w:id="17" w:author="Seamus Doyle" w:date="2018-10-01T18:23:00Z">
        <w:del w:id="18" w:author="Adam Hay" w:date="2018-10-17T22:52:00Z">
          <w:r w:rsidR="0015602E" w:rsidDel="0061642F">
            <w:delText>m</w:delText>
          </w:r>
        </w:del>
        <w:r w:rsidR="0015602E">
          <w:t xml:space="preserve">arine </w:t>
        </w:r>
        <w:del w:id="19" w:author="Adam Hay" w:date="2018-10-17T22:52:00Z">
          <w:r w:rsidR="0015602E" w:rsidDel="0061642F">
            <w:delText>a</w:delText>
          </w:r>
        </w:del>
      </w:ins>
      <w:ins w:id="20" w:author="Adam Hay" w:date="2018-10-17T22:52:00Z">
        <w:r w:rsidR="0061642F">
          <w:t>A</w:t>
        </w:r>
      </w:ins>
      <w:ins w:id="21" w:author="Seamus Doyle" w:date="2018-10-01T18:23:00Z">
        <w:r w:rsidR="0015602E">
          <w:t xml:space="preserve">ids to </w:t>
        </w:r>
        <w:del w:id="22" w:author="Adam Hay" w:date="2018-10-17T22:52:00Z">
          <w:r w:rsidR="0015602E" w:rsidDel="0061642F">
            <w:delText>n</w:delText>
          </w:r>
        </w:del>
      </w:ins>
      <w:ins w:id="23" w:author="Adam Hay" w:date="2018-10-17T22:52:00Z">
        <w:r w:rsidR="0061642F">
          <w:t>N</w:t>
        </w:r>
      </w:ins>
      <w:ins w:id="24" w:author="Seamus Doyle" w:date="2018-10-01T18:23:00Z">
        <w:r w:rsidR="0015602E">
          <w:t>avigation</w:t>
        </w:r>
      </w:ins>
      <w:r>
        <w:t xml:space="preserve">. As such publications should include recommendations on the training and qualification of AtoN technicians, IALA has adopted Recommendation </w:t>
      </w:r>
      <w:ins w:id="25" w:author="Seamus Doyle" w:date="2018-10-01T18:21:00Z">
        <w:r w:rsidR="0015602E">
          <w:t>R0</w:t>
        </w:r>
      </w:ins>
      <w:del w:id="26" w:author="Seamus Doyle" w:date="2018-10-01T18:21:00Z">
        <w:r w:rsidDel="0015602E">
          <w:delText>E-</w:delText>
        </w:r>
      </w:del>
      <w:r>
        <w:t>141 on Standards for Training and Certification of AtoN personnel.</w:t>
      </w:r>
    </w:p>
    <w:p w14:paraId="4E189B70" w14:textId="251943CA" w:rsidR="00A56477" w:rsidRDefault="00A56477" w:rsidP="00A56477">
      <w:pPr>
        <w:pStyle w:val="BodyText"/>
      </w:pPr>
      <w:r>
        <w:t xml:space="preserve">IALA Committees working closely with the IALA World Wide Academy have developed a series of model courses for AtoN personnel having </w:t>
      </w:r>
      <w:del w:id="27" w:author="Seamus Doyle" w:date="2018-10-01T18:21:00Z">
        <w:r w:rsidDel="0015602E">
          <w:delText>E-</w:delText>
        </w:r>
      </w:del>
      <w:ins w:id="28" w:author="Seamus Doyle" w:date="2018-10-01T18:21:00Z">
        <w:r w:rsidR="0015602E">
          <w:t>R0</w:t>
        </w:r>
      </w:ins>
      <w:r>
        <w:t>141 Level 2 technician functions.  This model course on buoy moorings should be read in conjunction with the Training Overview Document IALA WWA.L2.0 which contains standard guidance for the conduct of all Level 2 model courses</w:t>
      </w:r>
    </w:p>
    <w:p w14:paraId="474202F9" w14:textId="7BD1384A" w:rsidR="00465491" w:rsidRPr="00093294" w:rsidRDefault="00A56477" w:rsidP="00A56477">
      <w:pPr>
        <w:pStyle w:val="BodyText"/>
      </w:pPr>
      <w:r>
        <w:t>This model course is intended to provide national members and other appropriate authorities charged with the provision of AtoN services with specific guidance on the training of AtoN technicians in buoy moorings.  Assistance in implementing this and other model courses may be obtained from the IALA World Wide Academy at the following address:</w:t>
      </w:r>
    </w:p>
    <w:p w14:paraId="4A78D6A9" w14:textId="77777777" w:rsidR="00D95BDA" w:rsidRPr="00093294" w:rsidRDefault="00D95BDA" w:rsidP="00465491">
      <w:pPr>
        <w:pStyle w:val="BodyText"/>
      </w:pPr>
    </w:p>
    <w:p w14:paraId="18CFE0D2" w14:textId="77777777" w:rsidR="00D95BDA" w:rsidRPr="00093294" w:rsidRDefault="00D95BDA" w:rsidP="00465491">
      <w:pPr>
        <w:pStyle w:val="BodyText"/>
      </w:pPr>
    </w:p>
    <w:p w14:paraId="79F0A071" w14:textId="77777777" w:rsidR="00465491" w:rsidRPr="00093294" w:rsidRDefault="00465491" w:rsidP="008572DE">
      <w:pPr>
        <w:pStyle w:val="BodyText"/>
        <w:tabs>
          <w:tab w:val="left" w:pos="6521"/>
          <w:tab w:val="left" w:pos="7513"/>
        </w:tabs>
        <w:spacing w:after="0"/>
        <w:rPr>
          <w:lang w:eastAsia="de-DE"/>
        </w:rPr>
      </w:pPr>
      <w:r w:rsidRPr="00093294">
        <w:rPr>
          <w:lang w:eastAsia="de-DE"/>
        </w:rPr>
        <w:t>The Dean</w:t>
      </w:r>
    </w:p>
    <w:p w14:paraId="1F480C2F" w14:textId="77777777" w:rsidR="00465491" w:rsidRPr="00093294" w:rsidRDefault="00465491" w:rsidP="008572DE">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2A0827BD" w14:textId="77777777" w:rsidR="00465491" w:rsidRPr="00093294" w:rsidRDefault="00465491" w:rsidP="008572DE">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15E94E23" w14:textId="77777777" w:rsidR="00465491" w:rsidRPr="00093294" w:rsidRDefault="00465491" w:rsidP="008572DE">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9" w:history="1">
        <w:r w:rsidRPr="00093294">
          <w:rPr>
            <w:rStyle w:val="Hyperlink"/>
            <w:rFonts w:eastAsia="Calibri"/>
          </w:rPr>
          <w:t>academy@iala-aism.org</w:t>
        </w:r>
      </w:hyperlink>
    </w:p>
    <w:p w14:paraId="32674B57" w14:textId="77777777" w:rsidR="002E22F4" w:rsidRPr="00093294" w:rsidRDefault="00465491" w:rsidP="008572DE">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0" w:history="1">
        <w:r w:rsidRPr="00093294">
          <w:rPr>
            <w:rStyle w:val="Hyperlink"/>
            <w:rFonts w:cs="Arial"/>
            <w:lang w:eastAsia="de-DE"/>
          </w:rPr>
          <w:t>www.iala-aism.org</w:t>
        </w:r>
      </w:hyperlink>
    </w:p>
    <w:p w14:paraId="3FC20C0B" w14:textId="77777777" w:rsidR="00465491" w:rsidRPr="00093294" w:rsidRDefault="00465491" w:rsidP="00AC1940">
      <w:pPr>
        <w:pStyle w:val="BodyText"/>
        <w:tabs>
          <w:tab w:val="left" w:pos="6521"/>
          <w:tab w:val="left" w:pos="7513"/>
        </w:tabs>
      </w:pPr>
      <w:r w:rsidRPr="00093294">
        <w:br w:type="page"/>
      </w:r>
    </w:p>
    <w:p w14:paraId="1254C7C2" w14:textId="77777777" w:rsidR="00465491" w:rsidRPr="00093294" w:rsidRDefault="00513460" w:rsidP="00513460">
      <w:pPr>
        <w:pStyle w:val="Part"/>
      </w:pPr>
      <w:bookmarkStart w:id="29" w:name="_Toc442348085"/>
      <w:bookmarkStart w:id="30" w:name="_Toc526181300"/>
      <w:r w:rsidRPr="00093294">
        <w:lastRenderedPageBreak/>
        <w:t xml:space="preserve">- </w:t>
      </w:r>
      <w:r w:rsidR="007D747F" w:rsidRPr="00093294">
        <w:rPr>
          <w:caps w:val="0"/>
        </w:rPr>
        <w:t>COURSE OVERVIEW</w:t>
      </w:r>
      <w:bookmarkEnd w:id="29"/>
      <w:bookmarkEnd w:id="30"/>
    </w:p>
    <w:p w14:paraId="59801512" w14:textId="3BA4931B" w:rsidR="00465491" w:rsidRPr="00093294" w:rsidRDefault="00A56477">
      <w:pPr>
        <w:pStyle w:val="Heading1"/>
        <w:numPr>
          <w:ilvl w:val="0"/>
          <w:numId w:val="18"/>
        </w:numPr>
        <w:pPrChange w:id="31" w:author="Seamus Doyle" w:date="2018-10-01T18:24:00Z">
          <w:pPr>
            <w:pStyle w:val="Heading1"/>
            <w:numPr>
              <w:numId w:val="23"/>
            </w:numPr>
            <w:ind w:left="709" w:hanging="709"/>
          </w:pPr>
        </w:pPrChange>
      </w:pPr>
      <w:bookmarkStart w:id="32" w:name="_Toc526181301"/>
      <w:r>
        <w:t>Scope</w:t>
      </w:r>
      <w:bookmarkEnd w:id="32"/>
    </w:p>
    <w:p w14:paraId="21B54B34" w14:textId="77777777" w:rsidR="00465491" w:rsidRPr="00093294" w:rsidRDefault="00465491" w:rsidP="00465491">
      <w:pPr>
        <w:pStyle w:val="Heading1separatationline"/>
      </w:pPr>
    </w:p>
    <w:p w14:paraId="6F638A70" w14:textId="6835ADA2" w:rsidR="00A56477" w:rsidRDefault="00A56477" w:rsidP="00A56477">
      <w:pPr>
        <w:pStyle w:val="BodyText"/>
      </w:pPr>
      <w:r>
        <w:t xml:space="preserve">This course is intended to provide technicians with the theoretical and practical training necessary to have a satisfactory understanding of the components and maintenance of moorings used in floating </w:t>
      </w:r>
      <w:del w:id="33" w:author="Seamus Doyle" w:date="2018-10-01T18:23:00Z">
        <w:r w:rsidDel="0015602E">
          <w:delText>aids to navigation</w:delText>
        </w:r>
      </w:del>
      <w:ins w:id="34" w:author="Seamus Doyle" w:date="2018-10-01T18:23:00Z">
        <w:del w:id="35" w:author="Adam Hay" w:date="2018-10-17T22:52:00Z">
          <w:r w:rsidR="0015602E" w:rsidDel="0061642F">
            <w:delText>m</w:delText>
          </w:r>
        </w:del>
      </w:ins>
      <w:ins w:id="36" w:author="Adam Hay" w:date="2018-10-17T22:52:00Z">
        <w:r w:rsidR="0061642F">
          <w:t>M</w:t>
        </w:r>
      </w:ins>
      <w:ins w:id="37" w:author="Seamus Doyle" w:date="2018-10-01T18:23:00Z">
        <w:r w:rsidR="0015602E">
          <w:t xml:space="preserve">arine </w:t>
        </w:r>
        <w:del w:id="38" w:author="Adam Hay" w:date="2018-10-17T22:53:00Z">
          <w:r w:rsidR="0015602E" w:rsidDel="0061642F">
            <w:delText>a</w:delText>
          </w:r>
        </w:del>
      </w:ins>
      <w:ins w:id="39" w:author="Adam Hay" w:date="2018-10-17T22:53:00Z">
        <w:r w:rsidR="0061642F">
          <w:t>A</w:t>
        </w:r>
      </w:ins>
      <w:ins w:id="40" w:author="Seamus Doyle" w:date="2018-10-01T18:23:00Z">
        <w:r w:rsidR="0015602E">
          <w:t xml:space="preserve">ids to </w:t>
        </w:r>
        <w:del w:id="41" w:author="Adam Hay" w:date="2018-10-17T22:52:00Z">
          <w:r w:rsidR="0015602E" w:rsidDel="0061642F">
            <w:delText>n</w:delText>
          </w:r>
        </w:del>
      </w:ins>
      <w:ins w:id="42" w:author="Adam Hay" w:date="2018-10-17T22:52:00Z">
        <w:r w:rsidR="0061642F">
          <w:t>N</w:t>
        </w:r>
      </w:ins>
      <w:ins w:id="43" w:author="Seamus Doyle" w:date="2018-10-01T18:23:00Z">
        <w:r w:rsidR="0015602E">
          <w:t>avigation</w:t>
        </w:r>
      </w:ins>
      <w:r>
        <w:t xml:space="preserve"> (AtoN).</w:t>
      </w:r>
    </w:p>
    <w:p w14:paraId="33AC4FF2" w14:textId="58C2E5F1" w:rsidR="00A56477" w:rsidRPr="00093294" w:rsidRDefault="00A56477" w:rsidP="00A56477">
      <w:pPr>
        <w:pStyle w:val="BodyText"/>
      </w:pPr>
      <w:r>
        <w:t>This course is intended to be supported by further theoretical and practical training modules on aspects on buoy handling, cleaning and maintenance records. Details of these supporting model courses can be found in the Level 2 Technician training overview document IALA WWA L2.0.</w:t>
      </w:r>
    </w:p>
    <w:p w14:paraId="416D6B85" w14:textId="3A7F1CED" w:rsidR="00465491" w:rsidRPr="00093294" w:rsidRDefault="00A56477" w:rsidP="00BB3211">
      <w:pPr>
        <w:pStyle w:val="Heading1"/>
      </w:pPr>
      <w:bookmarkStart w:id="44" w:name="_Toc526181302"/>
      <w:r>
        <w:t>Objective</w:t>
      </w:r>
      <w:bookmarkEnd w:id="44"/>
    </w:p>
    <w:p w14:paraId="1DC29733" w14:textId="77777777" w:rsidR="00465491" w:rsidRPr="00093294" w:rsidRDefault="00465491" w:rsidP="00465491">
      <w:pPr>
        <w:pStyle w:val="Heading1separatationline"/>
      </w:pPr>
    </w:p>
    <w:p w14:paraId="4D2F36C0" w14:textId="155F4C19" w:rsidR="00465491" w:rsidRPr="00093294" w:rsidRDefault="00A56477" w:rsidP="00465491">
      <w:pPr>
        <w:pStyle w:val="BodyText"/>
      </w:pPr>
      <w:r w:rsidRPr="00A56477">
        <w:t>Upon successful completion of this course, participants will have acquired sufficient knowledge to service and maintain the moorings fitted to floating AtoN</w:t>
      </w:r>
      <w:r>
        <w:t>.</w:t>
      </w:r>
    </w:p>
    <w:p w14:paraId="27543892" w14:textId="2529C481" w:rsidR="00465491" w:rsidRPr="00093294" w:rsidRDefault="00A56477" w:rsidP="00815E10">
      <w:pPr>
        <w:pStyle w:val="Heading1"/>
      </w:pPr>
      <w:bookmarkStart w:id="45" w:name="_Toc526181303"/>
      <w:r>
        <w:t>Course Outline</w:t>
      </w:r>
      <w:bookmarkEnd w:id="45"/>
    </w:p>
    <w:p w14:paraId="650B0431" w14:textId="77777777" w:rsidR="00465491" w:rsidRPr="00093294" w:rsidRDefault="00465491" w:rsidP="00465491">
      <w:pPr>
        <w:pStyle w:val="Heading1separatationline"/>
      </w:pPr>
    </w:p>
    <w:p w14:paraId="72ACACC1" w14:textId="4FB82C7B" w:rsidR="00465491" w:rsidRPr="00093294" w:rsidRDefault="00A56477" w:rsidP="00465491">
      <w:pPr>
        <w:pStyle w:val="BodyText"/>
      </w:pPr>
      <w:r w:rsidRPr="00A56477">
        <w:t>This practical, job-centred course covers the knowledge and competence required for a technician to properly service and maintain the moorings for floating AtoN.  It is designed to provide trainees with a realistic, hands-on educational experience. The complete course comprises 5 modules, each of which deals with a specific subject representing an aspect of mooring systems and their maintenance.  Each module begins by stating its scope and aims, and then provides a teaching syllabus.</w:t>
      </w:r>
    </w:p>
    <w:p w14:paraId="656C69F6" w14:textId="36C024AA" w:rsidR="00A03913" w:rsidRPr="00093294" w:rsidRDefault="00334DBF" w:rsidP="0061642F">
      <w:pPr>
        <w:pStyle w:val="Heading1"/>
      </w:pPr>
      <w:bookmarkStart w:id="46" w:name="_Toc526181304"/>
      <w:r w:rsidRPr="00334DBF">
        <w:t>Table of Teaching Modules</w:t>
      </w:r>
      <w:bookmarkEnd w:id="46"/>
      <w:r w:rsidRPr="00334DBF">
        <w:t xml:space="preserve"> </w:t>
      </w:r>
    </w:p>
    <w:p w14:paraId="0B29FA55" w14:textId="77777777" w:rsidR="00A03913" w:rsidRPr="00093294" w:rsidRDefault="00A03913" w:rsidP="00A03913">
      <w:pPr>
        <w:pStyle w:val="Heading1separatationline"/>
        <w:rPr>
          <w:sz w:val="28"/>
          <w:szCs w:val="28"/>
        </w:rPr>
      </w:pPr>
    </w:p>
    <w:p w14:paraId="64753AEF" w14:textId="77777777" w:rsidR="008D4072" w:rsidRPr="00B449D4" w:rsidRDefault="008D4072" w:rsidP="008D4072">
      <w:pPr>
        <w:pStyle w:val="Tablecaption"/>
        <w:jc w:val="center"/>
      </w:pPr>
      <w:bookmarkStart w:id="47" w:name="_Toc471205667"/>
      <w:bookmarkStart w:id="48" w:name="_Toc525833320"/>
      <w:bookmarkStart w:id="49" w:name="_Toc526181273"/>
      <w:r w:rsidRPr="00B449D4">
        <w:t>Table of Teaching Modules</w:t>
      </w:r>
      <w:bookmarkEnd w:id="47"/>
      <w:bookmarkEnd w:id="48"/>
      <w:bookmarkEnd w:id="49"/>
    </w:p>
    <w:tbl>
      <w:tblPr>
        <w:tblW w:w="8949" w:type="dxa"/>
        <w:jc w:val="center"/>
        <w:tblLayout w:type="fixed"/>
        <w:tblLook w:val="0000" w:firstRow="0" w:lastRow="0" w:firstColumn="0" w:lastColumn="0" w:noHBand="0" w:noVBand="0"/>
      </w:tblPr>
      <w:tblGrid>
        <w:gridCol w:w="3124"/>
        <w:gridCol w:w="1296"/>
        <w:gridCol w:w="4529"/>
      </w:tblGrid>
      <w:tr w:rsidR="008D4072" w:rsidRPr="001A35C8" w14:paraId="426EDCEC" w14:textId="77777777" w:rsidTr="00C940F1">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062DB8A" w14:textId="77777777" w:rsidR="008D4072" w:rsidRPr="00F2036E" w:rsidRDefault="008D4072" w:rsidP="00C940F1">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6B8CE225" w14:textId="77777777" w:rsidR="008D4072" w:rsidRPr="00F2036E" w:rsidRDefault="008D4072" w:rsidP="00C940F1">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6CC9B4F" w14:textId="77777777" w:rsidR="008D4072" w:rsidRPr="00F2036E" w:rsidRDefault="008D4072" w:rsidP="00C940F1">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A56477" w:rsidRPr="001A35C8" w14:paraId="35BEC7E3" w14:textId="77777777" w:rsidTr="00C940F1">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21E1E8E" w14:textId="54A1A9E6" w:rsidR="00A56477" w:rsidRPr="00A56477" w:rsidRDefault="00A56477" w:rsidP="00A56477">
            <w:pPr>
              <w:pStyle w:val="Default"/>
              <w:rPr>
                <w:rFonts w:ascii="Calibri" w:hAnsi="Calibri"/>
                <w:sz w:val="20"/>
                <w:szCs w:val="20"/>
              </w:rPr>
            </w:pPr>
            <w:r w:rsidRPr="00A56477">
              <w:rPr>
                <w:rFonts w:ascii="Calibri" w:hAnsi="Calibri"/>
                <w:sz w:val="20"/>
                <w:szCs w:val="20"/>
              </w:rPr>
              <w:t>Design of mooring lines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886F8BD" w14:textId="63B1E19F" w:rsidR="00A56477" w:rsidRPr="00A56477" w:rsidRDefault="00A56477" w:rsidP="00A56477">
            <w:pPr>
              <w:pStyle w:val="Default"/>
              <w:jc w:val="center"/>
              <w:rPr>
                <w:rFonts w:ascii="Calibri" w:hAnsi="Calibri"/>
                <w:sz w:val="20"/>
                <w:szCs w:val="20"/>
                <w:highlight w:val="yellow"/>
              </w:rPr>
            </w:pPr>
            <w:r w:rsidRPr="00A56477">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7D014B9D" w14:textId="65BCBBA5" w:rsidR="00A56477" w:rsidRPr="00A56477" w:rsidRDefault="00A56477" w:rsidP="00A56477">
            <w:pPr>
              <w:rPr>
                <w:rFonts w:ascii="Calibri" w:hAnsi="Calibri" w:cs="Arial"/>
                <w:sz w:val="20"/>
                <w:szCs w:val="20"/>
              </w:rPr>
            </w:pPr>
            <w:r w:rsidRPr="00A56477">
              <w:rPr>
                <w:rFonts w:ascii="Calibri" w:hAnsi="Calibri" w:cs="Arial"/>
                <w:sz w:val="20"/>
                <w:szCs w:val="20"/>
              </w:rPr>
              <w:t>This module describes the v</w:t>
            </w:r>
            <w:r w:rsidRPr="00A56477">
              <w:rPr>
                <w:rFonts w:ascii="Calibri" w:hAnsi="Calibri"/>
                <w:sz w:val="20"/>
                <w:szCs w:val="20"/>
              </w:rPr>
              <w:t>arious sections of a mooring, its swinging radius and the ideal length and size of buoy moorings</w:t>
            </w:r>
          </w:p>
        </w:tc>
      </w:tr>
      <w:tr w:rsidR="00A56477" w:rsidRPr="001A35C8" w14:paraId="761583E4" w14:textId="77777777" w:rsidTr="00C940F1">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7307210F" w14:textId="4A8D258C" w:rsidR="00A56477" w:rsidRPr="00A56477" w:rsidRDefault="00A56477" w:rsidP="00A56477">
            <w:pPr>
              <w:pStyle w:val="Default"/>
              <w:rPr>
                <w:rFonts w:ascii="Calibri" w:hAnsi="Calibri"/>
                <w:noProof/>
                <w:sz w:val="20"/>
                <w:szCs w:val="20"/>
              </w:rPr>
            </w:pPr>
            <w:r w:rsidRPr="00A56477">
              <w:rPr>
                <w:rFonts w:ascii="Calibri" w:hAnsi="Calibri"/>
                <w:noProof/>
                <w:sz w:val="20"/>
                <w:szCs w:val="20"/>
              </w:rPr>
              <w:t>Mooring components</w:t>
            </w:r>
          </w:p>
        </w:tc>
        <w:tc>
          <w:tcPr>
            <w:tcW w:w="1296" w:type="dxa"/>
            <w:tcBorders>
              <w:top w:val="single" w:sz="4" w:space="0" w:color="000000"/>
              <w:left w:val="single" w:sz="4" w:space="0" w:color="000000"/>
              <w:bottom w:val="single" w:sz="4" w:space="0" w:color="000000"/>
              <w:right w:val="single" w:sz="4" w:space="0" w:color="000000"/>
            </w:tcBorders>
            <w:vAlign w:val="center"/>
          </w:tcPr>
          <w:p w14:paraId="738C353B" w14:textId="567999C4" w:rsidR="00A56477" w:rsidRPr="00A56477" w:rsidRDefault="00A56477" w:rsidP="00A56477">
            <w:pPr>
              <w:pStyle w:val="Default"/>
              <w:jc w:val="center"/>
              <w:rPr>
                <w:rFonts w:ascii="Calibri" w:hAnsi="Calibri"/>
                <w:color w:val="auto"/>
                <w:sz w:val="20"/>
                <w:szCs w:val="20"/>
                <w:highlight w:val="yellow"/>
              </w:rPr>
            </w:pPr>
            <w:r w:rsidRPr="00A56477">
              <w:rPr>
                <w:rFonts w:ascii="Calibri" w:hAnsi="Calibri"/>
                <w:color w:val="auto"/>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64E31124" w14:textId="0F0D1BE6" w:rsidR="00A56477" w:rsidRPr="00A56477" w:rsidRDefault="00A56477" w:rsidP="00A56477">
            <w:pPr>
              <w:pStyle w:val="CM14"/>
              <w:rPr>
                <w:rFonts w:ascii="Calibri" w:hAnsi="Calibri"/>
                <w:sz w:val="20"/>
                <w:szCs w:val="20"/>
              </w:rPr>
            </w:pPr>
            <w:r w:rsidRPr="00A56477">
              <w:rPr>
                <w:rFonts w:ascii="Calibri" w:hAnsi="Calibri"/>
                <w:sz w:val="20"/>
                <w:szCs w:val="20"/>
              </w:rPr>
              <w:t>This module describes the function, size and proportions of mooring components including shackles, swivels and sinkers and the use of synthetic mooring lines</w:t>
            </w:r>
          </w:p>
        </w:tc>
      </w:tr>
      <w:tr w:rsidR="00A56477" w:rsidRPr="001A35C8" w14:paraId="46B7006A" w14:textId="77777777" w:rsidTr="00C940F1">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271BEA9" w14:textId="1DAC6383" w:rsidR="00A56477" w:rsidRPr="00A56477" w:rsidRDefault="00A56477" w:rsidP="00A56477">
            <w:pPr>
              <w:pStyle w:val="Default"/>
              <w:rPr>
                <w:rFonts w:ascii="Calibri" w:hAnsi="Calibri"/>
                <w:sz w:val="20"/>
                <w:szCs w:val="20"/>
              </w:rPr>
            </w:pPr>
            <w:r w:rsidRPr="00A56477">
              <w:rPr>
                <w:rFonts w:ascii="Calibri" w:hAnsi="Calibri"/>
                <w:sz w:val="20"/>
                <w:szCs w:val="20"/>
              </w:rPr>
              <w:t>The manufacture of moorings</w:t>
            </w:r>
          </w:p>
        </w:tc>
        <w:tc>
          <w:tcPr>
            <w:tcW w:w="1296" w:type="dxa"/>
            <w:tcBorders>
              <w:top w:val="single" w:sz="4" w:space="0" w:color="000000"/>
              <w:left w:val="single" w:sz="4" w:space="0" w:color="000000"/>
              <w:bottom w:val="single" w:sz="4" w:space="0" w:color="000000"/>
              <w:right w:val="single" w:sz="4" w:space="0" w:color="000000"/>
            </w:tcBorders>
            <w:vAlign w:val="center"/>
          </w:tcPr>
          <w:p w14:paraId="50AC248C" w14:textId="3510097B" w:rsidR="00A56477" w:rsidRPr="00A56477" w:rsidRDefault="00A56477" w:rsidP="00A56477">
            <w:pPr>
              <w:pStyle w:val="Default"/>
              <w:jc w:val="center"/>
              <w:rPr>
                <w:rFonts w:ascii="Calibri" w:hAnsi="Calibri"/>
                <w:sz w:val="20"/>
                <w:szCs w:val="20"/>
                <w:highlight w:val="yellow"/>
              </w:rPr>
            </w:pPr>
            <w:r w:rsidRPr="00A56477">
              <w:rPr>
                <w:rFonts w:ascii="Calibri" w:hAnsi="Calibri"/>
                <w:sz w:val="20"/>
                <w:szCs w:val="20"/>
              </w:rPr>
              <w:t>0.5</w:t>
            </w:r>
          </w:p>
        </w:tc>
        <w:tc>
          <w:tcPr>
            <w:tcW w:w="4529" w:type="dxa"/>
            <w:tcBorders>
              <w:top w:val="single" w:sz="4" w:space="0" w:color="000000"/>
              <w:left w:val="single" w:sz="4" w:space="0" w:color="000000"/>
              <w:bottom w:val="single" w:sz="4" w:space="0" w:color="000000"/>
              <w:right w:val="single" w:sz="4" w:space="0" w:color="000000"/>
            </w:tcBorders>
          </w:tcPr>
          <w:p w14:paraId="7702EFD0" w14:textId="50562BC4" w:rsidR="00A56477" w:rsidRPr="00A56477" w:rsidRDefault="00A56477" w:rsidP="00A56477">
            <w:pPr>
              <w:pStyle w:val="CM14"/>
              <w:rPr>
                <w:rFonts w:ascii="Calibri" w:hAnsi="Calibri"/>
                <w:sz w:val="20"/>
                <w:szCs w:val="20"/>
              </w:rPr>
            </w:pPr>
            <w:r w:rsidRPr="00A56477">
              <w:rPr>
                <w:rFonts w:ascii="Calibri" w:hAnsi="Calibri"/>
                <w:sz w:val="20"/>
                <w:szCs w:val="20"/>
              </w:rPr>
              <w:t>This module describes the materials used and industrial process involved in mooring manufacture</w:t>
            </w:r>
          </w:p>
        </w:tc>
      </w:tr>
      <w:tr w:rsidR="00A56477" w:rsidRPr="001A35C8" w14:paraId="2BD9FB09" w14:textId="77777777" w:rsidTr="00C940F1">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597B41A" w14:textId="05FC9BC1" w:rsidR="00A56477" w:rsidRPr="00A56477" w:rsidRDefault="00A56477" w:rsidP="00A56477">
            <w:pPr>
              <w:pStyle w:val="Default"/>
              <w:rPr>
                <w:rFonts w:ascii="Calibri" w:hAnsi="Calibri"/>
                <w:sz w:val="20"/>
                <w:szCs w:val="20"/>
              </w:rPr>
            </w:pPr>
            <w:r w:rsidRPr="00A56477">
              <w:rPr>
                <w:rFonts w:ascii="Calibri" w:hAnsi="Calibri"/>
                <w:sz w:val="20"/>
                <w:szCs w:val="20"/>
              </w:rPr>
              <w:t>Servicing ashore</w:t>
            </w:r>
          </w:p>
        </w:tc>
        <w:tc>
          <w:tcPr>
            <w:tcW w:w="1296" w:type="dxa"/>
            <w:tcBorders>
              <w:top w:val="single" w:sz="4" w:space="0" w:color="000000"/>
              <w:left w:val="single" w:sz="4" w:space="0" w:color="000000"/>
              <w:bottom w:val="single" w:sz="4" w:space="0" w:color="000000"/>
              <w:right w:val="single" w:sz="4" w:space="0" w:color="000000"/>
            </w:tcBorders>
            <w:vAlign w:val="center"/>
          </w:tcPr>
          <w:p w14:paraId="57E5423B" w14:textId="00304B0C" w:rsidR="00A56477" w:rsidRPr="00A56477" w:rsidRDefault="00A56477" w:rsidP="00A56477">
            <w:pPr>
              <w:pStyle w:val="Default"/>
              <w:jc w:val="center"/>
              <w:rPr>
                <w:rFonts w:ascii="Calibri" w:hAnsi="Calibri"/>
                <w:sz w:val="20"/>
                <w:szCs w:val="20"/>
                <w:highlight w:val="yellow"/>
              </w:rPr>
            </w:pPr>
            <w:r w:rsidRPr="00A56477">
              <w:rPr>
                <w:rFonts w:ascii="Calibri" w:hAnsi="Calibri"/>
                <w:sz w:val="20"/>
                <w:szCs w:val="20"/>
              </w:rPr>
              <w:t>0.5</w:t>
            </w:r>
          </w:p>
        </w:tc>
        <w:tc>
          <w:tcPr>
            <w:tcW w:w="4529" w:type="dxa"/>
            <w:tcBorders>
              <w:top w:val="single" w:sz="4" w:space="0" w:color="000000"/>
              <w:left w:val="single" w:sz="4" w:space="0" w:color="000000"/>
              <w:bottom w:val="single" w:sz="4" w:space="0" w:color="000000"/>
              <w:right w:val="single" w:sz="4" w:space="0" w:color="000000"/>
            </w:tcBorders>
          </w:tcPr>
          <w:p w14:paraId="112AA3C8" w14:textId="55AF4AC8" w:rsidR="00A56477" w:rsidRPr="00A56477" w:rsidRDefault="00A56477" w:rsidP="00A56477">
            <w:pPr>
              <w:pStyle w:val="NoSpacing"/>
              <w:rPr>
                <w:rFonts w:ascii="Calibri" w:hAnsi="Calibri" w:cs="Arial"/>
                <w:sz w:val="20"/>
                <w:szCs w:val="20"/>
              </w:rPr>
            </w:pPr>
            <w:r w:rsidRPr="00A56477">
              <w:rPr>
                <w:rFonts w:ascii="Calibri" w:hAnsi="Calibri" w:cs="Arial"/>
                <w:sz w:val="20"/>
                <w:szCs w:val="20"/>
              </w:rPr>
              <w:t>This module describes the reception, welding, storage or disposal of moorings</w:t>
            </w:r>
          </w:p>
        </w:tc>
      </w:tr>
      <w:tr w:rsidR="00A56477" w:rsidRPr="001A35C8" w14:paraId="7F45CA29" w14:textId="77777777" w:rsidTr="00C940F1">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648057C4" w14:textId="3B9038A3" w:rsidR="00A56477" w:rsidRPr="00A56477" w:rsidRDefault="00A56477" w:rsidP="00A56477">
            <w:pPr>
              <w:rPr>
                <w:rFonts w:ascii="Calibri" w:hAnsi="Calibri"/>
                <w:sz w:val="20"/>
                <w:szCs w:val="20"/>
              </w:rPr>
            </w:pPr>
            <w:r w:rsidRPr="00A56477">
              <w:rPr>
                <w:rFonts w:ascii="Calibri" w:hAnsi="Calibri"/>
                <w:sz w:val="20"/>
                <w:szCs w:val="20"/>
              </w:rPr>
              <w:t>Servicing afloat</w:t>
            </w:r>
          </w:p>
        </w:tc>
        <w:tc>
          <w:tcPr>
            <w:tcW w:w="1296" w:type="dxa"/>
            <w:tcBorders>
              <w:top w:val="single" w:sz="4" w:space="0" w:color="000000"/>
              <w:left w:val="single" w:sz="4" w:space="0" w:color="000000"/>
              <w:bottom w:val="single" w:sz="4" w:space="0" w:color="000000"/>
              <w:right w:val="single" w:sz="4" w:space="0" w:color="000000"/>
            </w:tcBorders>
            <w:vAlign w:val="center"/>
          </w:tcPr>
          <w:p w14:paraId="2AB3EFB1" w14:textId="03F18232" w:rsidR="00A56477" w:rsidRPr="00A56477" w:rsidRDefault="00A56477" w:rsidP="00A56477">
            <w:pPr>
              <w:pStyle w:val="Default"/>
              <w:jc w:val="center"/>
              <w:rPr>
                <w:rFonts w:ascii="Calibri" w:hAnsi="Calibri"/>
                <w:sz w:val="20"/>
                <w:szCs w:val="20"/>
                <w:highlight w:val="yellow"/>
              </w:rPr>
            </w:pPr>
            <w:r w:rsidRPr="00A56477">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53FF2BF2" w14:textId="5420C6D6" w:rsidR="00A56477" w:rsidRPr="00A56477" w:rsidRDefault="00A56477" w:rsidP="00A56477">
            <w:pPr>
              <w:pStyle w:val="Default"/>
              <w:rPr>
                <w:rFonts w:ascii="Calibri" w:hAnsi="Calibri"/>
                <w:sz w:val="20"/>
                <w:szCs w:val="20"/>
              </w:rPr>
            </w:pPr>
            <w:r w:rsidRPr="00A56477">
              <w:rPr>
                <w:rFonts w:ascii="Calibri" w:hAnsi="Calibri"/>
                <w:sz w:val="20"/>
                <w:szCs w:val="20"/>
              </w:rPr>
              <w:t>This module describes the servicing procedure for moorings; the performance of an inspection including the measurement of wear and/or corrosion; troubleshooting, best practices and maintenance records</w:t>
            </w:r>
          </w:p>
        </w:tc>
      </w:tr>
      <w:tr w:rsidR="00A56477" w:rsidRPr="001A35C8" w14:paraId="38921035" w14:textId="77777777" w:rsidTr="00C940F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36992A3" w14:textId="200931C0" w:rsidR="00A56477" w:rsidRPr="00A56477" w:rsidRDefault="00A56477" w:rsidP="00A56477">
            <w:pPr>
              <w:pStyle w:val="Default"/>
              <w:rPr>
                <w:rFonts w:ascii="Calibri" w:hAnsi="Calibri"/>
                <w:sz w:val="20"/>
                <w:szCs w:val="20"/>
              </w:rPr>
            </w:pPr>
            <w:r w:rsidRPr="00A56477">
              <w:rPr>
                <w:rFonts w:ascii="Calibri" w:hAnsi="Calibri"/>
                <w:sz w:val="20"/>
                <w:szCs w:val="20"/>
              </w:rPr>
              <w:t>Site visit and evaluation ashore</w:t>
            </w:r>
          </w:p>
        </w:tc>
        <w:tc>
          <w:tcPr>
            <w:tcW w:w="1296" w:type="dxa"/>
            <w:tcBorders>
              <w:top w:val="single" w:sz="4" w:space="0" w:color="000000"/>
              <w:left w:val="single" w:sz="4" w:space="0" w:color="000000"/>
              <w:bottom w:val="single" w:sz="4" w:space="0" w:color="000000"/>
              <w:right w:val="single" w:sz="4" w:space="0" w:color="000000"/>
            </w:tcBorders>
            <w:vAlign w:val="center"/>
          </w:tcPr>
          <w:p w14:paraId="742B47E9" w14:textId="2332D1B5" w:rsidR="00A56477" w:rsidRPr="00A56477" w:rsidRDefault="00A56477" w:rsidP="00A56477">
            <w:pPr>
              <w:pStyle w:val="Default"/>
              <w:jc w:val="center"/>
              <w:rPr>
                <w:rFonts w:ascii="Calibri" w:hAnsi="Calibri"/>
                <w:sz w:val="20"/>
                <w:szCs w:val="20"/>
              </w:rPr>
            </w:pPr>
            <w:r w:rsidRPr="00A56477">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3B72A789" w14:textId="79431B65" w:rsidR="00A56477" w:rsidRPr="00A56477" w:rsidRDefault="00A56477" w:rsidP="00A56477">
            <w:pPr>
              <w:pStyle w:val="Default"/>
              <w:rPr>
                <w:rFonts w:ascii="Calibri" w:hAnsi="Calibri"/>
                <w:color w:val="auto"/>
                <w:sz w:val="20"/>
                <w:szCs w:val="20"/>
              </w:rPr>
            </w:pPr>
            <w:r w:rsidRPr="00A56477">
              <w:rPr>
                <w:rFonts w:ascii="Calibri" w:hAnsi="Calibri"/>
                <w:color w:val="auto"/>
                <w:sz w:val="20"/>
                <w:szCs w:val="20"/>
              </w:rPr>
              <w:t>Practical  test</w:t>
            </w:r>
          </w:p>
        </w:tc>
      </w:tr>
      <w:tr w:rsidR="00A56477" w:rsidRPr="001A35C8" w14:paraId="524BBFC5" w14:textId="77777777" w:rsidTr="00C940F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6848823" w14:textId="04C84A53" w:rsidR="00A56477" w:rsidRPr="00A56477" w:rsidRDefault="00A56477" w:rsidP="00A56477">
            <w:pPr>
              <w:pStyle w:val="Default"/>
              <w:rPr>
                <w:rFonts w:ascii="Calibri" w:hAnsi="Calibri"/>
                <w:sz w:val="20"/>
                <w:szCs w:val="20"/>
              </w:rPr>
            </w:pPr>
            <w:r w:rsidRPr="00A56477">
              <w:rPr>
                <w:rFonts w:ascii="Calibri" w:hAnsi="Calibri"/>
                <w:sz w:val="20"/>
                <w:szCs w:val="20"/>
              </w:rPr>
              <w:t>Site visit and evaluation afloat</w:t>
            </w:r>
          </w:p>
        </w:tc>
        <w:tc>
          <w:tcPr>
            <w:tcW w:w="1296" w:type="dxa"/>
            <w:tcBorders>
              <w:top w:val="single" w:sz="4" w:space="0" w:color="000000"/>
              <w:left w:val="single" w:sz="4" w:space="0" w:color="000000"/>
              <w:bottom w:val="single" w:sz="4" w:space="0" w:color="000000"/>
              <w:right w:val="single" w:sz="4" w:space="0" w:color="000000"/>
            </w:tcBorders>
            <w:vAlign w:val="center"/>
          </w:tcPr>
          <w:p w14:paraId="35677A1C" w14:textId="04D85D9A" w:rsidR="00A56477" w:rsidRPr="00A56477" w:rsidRDefault="00A56477" w:rsidP="00A56477">
            <w:pPr>
              <w:pStyle w:val="Default"/>
              <w:jc w:val="center"/>
              <w:rPr>
                <w:rFonts w:ascii="Calibri" w:hAnsi="Calibri"/>
                <w:sz w:val="20"/>
                <w:szCs w:val="20"/>
              </w:rPr>
            </w:pPr>
            <w:r w:rsidRPr="00A56477">
              <w:rPr>
                <w:rFonts w:ascii="Calibri" w:hAnsi="Calibri"/>
                <w:sz w:val="20"/>
                <w:szCs w:val="20"/>
              </w:rPr>
              <w:t>4</w:t>
            </w:r>
          </w:p>
        </w:tc>
        <w:tc>
          <w:tcPr>
            <w:tcW w:w="4529" w:type="dxa"/>
            <w:tcBorders>
              <w:top w:val="single" w:sz="4" w:space="0" w:color="000000"/>
              <w:left w:val="single" w:sz="4" w:space="0" w:color="000000"/>
              <w:bottom w:val="single" w:sz="4" w:space="0" w:color="000000"/>
              <w:right w:val="single" w:sz="4" w:space="0" w:color="000000"/>
            </w:tcBorders>
          </w:tcPr>
          <w:p w14:paraId="5DC46461" w14:textId="7B8B9E94" w:rsidR="00A56477" w:rsidRPr="00A56477" w:rsidRDefault="00A56477" w:rsidP="00A56477">
            <w:pPr>
              <w:pStyle w:val="Default"/>
              <w:rPr>
                <w:rFonts w:ascii="Calibri" w:hAnsi="Calibri"/>
                <w:color w:val="auto"/>
                <w:sz w:val="20"/>
                <w:szCs w:val="20"/>
              </w:rPr>
            </w:pPr>
          </w:p>
        </w:tc>
      </w:tr>
      <w:tr w:rsidR="00A56477" w:rsidRPr="001A35C8" w14:paraId="142F68D5" w14:textId="77777777" w:rsidTr="00C940F1">
        <w:trPr>
          <w:trHeight w:val="277"/>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3F08BCF0" w14:textId="2698DB15" w:rsidR="00A56477" w:rsidRPr="00A56477" w:rsidRDefault="00A56477" w:rsidP="00A56477">
            <w:pPr>
              <w:pStyle w:val="Default"/>
              <w:rPr>
                <w:rFonts w:ascii="Calibri" w:hAnsi="Calibri"/>
                <w:sz w:val="20"/>
                <w:szCs w:val="20"/>
              </w:rPr>
            </w:pPr>
            <w:r w:rsidRPr="00A56477">
              <w:rPr>
                <w:rFonts w:ascii="Calibri" w:hAnsi="Calibri"/>
                <w:b/>
                <w:bCs/>
                <w:sz w:val="20"/>
                <w:szCs w:val="20"/>
              </w:rPr>
              <w:lastRenderedPageBreak/>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4D450AE5" w14:textId="5AE61580" w:rsidR="00A56477" w:rsidRPr="00A56477" w:rsidRDefault="00A56477" w:rsidP="00A56477">
            <w:pPr>
              <w:pStyle w:val="Default"/>
              <w:jc w:val="center"/>
              <w:rPr>
                <w:rFonts w:ascii="Calibri" w:hAnsi="Calibri"/>
                <w:sz w:val="20"/>
                <w:szCs w:val="20"/>
              </w:rPr>
            </w:pPr>
            <w:r w:rsidRPr="00A56477">
              <w:rPr>
                <w:rFonts w:ascii="Calibri" w:hAnsi="Calibri"/>
                <w:b/>
                <w:sz w:val="20"/>
                <w:szCs w:val="20"/>
              </w:rPr>
              <w:t>10</w:t>
            </w:r>
          </w:p>
        </w:tc>
        <w:tc>
          <w:tcPr>
            <w:tcW w:w="4529" w:type="dxa"/>
            <w:tcBorders>
              <w:top w:val="single" w:sz="4" w:space="0" w:color="000000"/>
              <w:left w:val="single" w:sz="4" w:space="0" w:color="000000"/>
              <w:bottom w:val="single" w:sz="6" w:space="0" w:color="000000"/>
              <w:right w:val="single" w:sz="4" w:space="0" w:color="000000"/>
            </w:tcBorders>
          </w:tcPr>
          <w:p w14:paraId="6CBFC682" w14:textId="1EDA975B" w:rsidR="00A56477" w:rsidRPr="00A56477" w:rsidRDefault="00A56477" w:rsidP="00A56477">
            <w:pPr>
              <w:pStyle w:val="Default"/>
              <w:rPr>
                <w:rFonts w:ascii="Calibri" w:hAnsi="Calibri"/>
                <w:color w:val="auto"/>
                <w:sz w:val="20"/>
                <w:szCs w:val="20"/>
              </w:rPr>
            </w:pPr>
            <w:r w:rsidRPr="00A56477">
              <w:rPr>
                <w:rFonts w:ascii="Calibri" w:hAnsi="Calibri"/>
                <w:color w:val="auto"/>
                <w:sz w:val="20"/>
                <w:szCs w:val="20"/>
              </w:rPr>
              <w:t>Total number of days 2</w:t>
            </w:r>
          </w:p>
        </w:tc>
      </w:tr>
    </w:tbl>
    <w:p w14:paraId="37C021B1" w14:textId="77777777" w:rsidR="008D4072" w:rsidRDefault="008D4072" w:rsidP="00A03913">
      <w:pPr>
        <w:pStyle w:val="BodyText"/>
      </w:pPr>
    </w:p>
    <w:p w14:paraId="04DECBB8" w14:textId="66A2D71F" w:rsidR="001A5F03" w:rsidRDefault="001A5F03" w:rsidP="001A5F03">
      <w:pPr>
        <w:pStyle w:val="Heading1"/>
      </w:pPr>
      <w:bookmarkStart w:id="50" w:name="_Toc526181305"/>
      <w:r>
        <w:t>Specific Course Related Teaching Aids</w:t>
      </w:r>
      <w:bookmarkEnd w:id="50"/>
    </w:p>
    <w:p w14:paraId="723A1461" w14:textId="77777777" w:rsidR="001A5F03" w:rsidRDefault="001A5F03" w:rsidP="00AA6BBB">
      <w:pPr>
        <w:pStyle w:val="List1"/>
      </w:pPr>
      <w:r>
        <w:t>1</w:t>
      </w:r>
      <w:r>
        <w:tab/>
        <w:t>This course involves both classroom instruction and practical experience in a work area.   Classrooms should be equipped with blackboards, whiteboards, and overhead projectors to enable presentation of the subject matter.</w:t>
      </w:r>
    </w:p>
    <w:p w14:paraId="392CB278" w14:textId="77777777" w:rsidR="001A5F03" w:rsidRDefault="001A5F03" w:rsidP="00AA6BBB">
      <w:pPr>
        <w:pStyle w:val="List1"/>
      </w:pPr>
      <w:r>
        <w:t>2</w:t>
      </w:r>
      <w:r>
        <w:tab/>
        <w:t>An alternative to classroom instruction would be to provide the lecture material to participants via distance-learning via the Internet (i.e. ‘e-learning’).  In that case, participants would need access to computers and related equipment, and should be provided with a means of interacting with instructors for discussion and to answer questions.</w:t>
      </w:r>
    </w:p>
    <w:p w14:paraId="02C7685C" w14:textId="77777777" w:rsidR="001A5F03" w:rsidRDefault="001A5F03" w:rsidP="00AA6BBB">
      <w:pPr>
        <w:pStyle w:val="List1"/>
      </w:pPr>
      <w:r>
        <w:t>3</w:t>
      </w:r>
      <w:r>
        <w:tab/>
        <w:t>Participants should have access to the types of equipment that they will be expected to work with on the job.  This would include such things as chain links, swivels, shackles, sinkers, callipers and an appropriate maintenance register.</w:t>
      </w:r>
    </w:p>
    <w:p w14:paraId="5FA627B4" w14:textId="265F2B5A" w:rsidR="001A5F03" w:rsidRDefault="001A5F03" w:rsidP="001A5F03">
      <w:pPr>
        <w:pStyle w:val="Heading1"/>
      </w:pPr>
      <w:bookmarkStart w:id="51" w:name="_Toc526181306"/>
      <w:r>
        <w:t>References</w:t>
      </w:r>
      <w:bookmarkEnd w:id="51"/>
    </w:p>
    <w:p w14:paraId="044E0953" w14:textId="77777777" w:rsidR="001A5F03" w:rsidRDefault="001A5F03" w:rsidP="001A5F03">
      <w:pPr>
        <w:pStyle w:val="BodyText"/>
      </w:pPr>
      <w:r>
        <w:t>In addition to any specific references required by the Competent Authority, the following material is relevant to this course:</w:t>
      </w:r>
    </w:p>
    <w:p w14:paraId="40C85BF7" w14:textId="77777777" w:rsidR="001A5F03" w:rsidRPr="001A5F03" w:rsidRDefault="001A5F03" w:rsidP="00AA6BBB">
      <w:pPr>
        <w:pStyle w:val="Bullet2"/>
      </w:pPr>
      <w:r w:rsidRPr="001A5F03">
        <w:rPr>
          <w:color w:val="00AFAA"/>
        </w:rPr>
        <w:t>•</w:t>
      </w:r>
      <w:r>
        <w:tab/>
      </w:r>
      <w:r w:rsidRPr="001A5F03">
        <w:t>IALA Guideline No. 1066 on the Design of Floating Aid to Navigation Moorings;</w:t>
      </w:r>
    </w:p>
    <w:p w14:paraId="617CF004" w14:textId="77777777" w:rsidR="001A5F03" w:rsidRPr="001A5F03" w:rsidRDefault="001A5F03" w:rsidP="00AA6BBB">
      <w:pPr>
        <w:pStyle w:val="Bullet2"/>
      </w:pPr>
      <w:r w:rsidRPr="001A5F03">
        <w:rPr>
          <w:color w:val="00AFAA"/>
        </w:rPr>
        <w:t>•</w:t>
      </w:r>
      <w:r w:rsidRPr="001A5F03">
        <w:tab/>
        <w:t>IALA Guideline No. 1077 on Maintenance of Aids to Navigation;</w:t>
      </w:r>
    </w:p>
    <w:p w14:paraId="60D95139" w14:textId="1110A8C4" w:rsidR="008D4072" w:rsidRPr="001A5F03" w:rsidRDefault="001A5F03" w:rsidP="00AA6BBB">
      <w:pPr>
        <w:pStyle w:val="Bullet2"/>
      </w:pPr>
      <w:r w:rsidRPr="001A5F03">
        <w:rPr>
          <w:color w:val="00AFAA"/>
        </w:rPr>
        <w:t>•</w:t>
      </w:r>
      <w:r w:rsidRPr="001A5F03">
        <w:tab/>
      </w:r>
      <w:r w:rsidRPr="00AA6BBB">
        <w:t>Technical</w:t>
      </w:r>
      <w:r w:rsidRPr="001A5F03">
        <w:t xml:space="preserve"> documentation from mooring manufacturers would be another useful source of information</w:t>
      </w:r>
    </w:p>
    <w:p w14:paraId="59BEAD4B" w14:textId="77777777" w:rsidR="00465491" w:rsidRPr="00093294" w:rsidRDefault="00465491">
      <w:pPr>
        <w:spacing w:after="200" w:line="276" w:lineRule="auto"/>
      </w:pPr>
      <w:r w:rsidRPr="00093294">
        <w:br w:type="page"/>
      </w:r>
    </w:p>
    <w:p w14:paraId="030B00F3" w14:textId="78052E20" w:rsidR="00465491" w:rsidRPr="00093294" w:rsidRDefault="00513460" w:rsidP="00513460">
      <w:pPr>
        <w:pStyle w:val="Part"/>
      </w:pPr>
      <w:bookmarkStart w:id="52" w:name="_Toc442348089"/>
      <w:r w:rsidRPr="00093294">
        <w:lastRenderedPageBreak/>
        <w:t xml:space="preserve"> </w:t>
      </w:r>
      <w:bookmarkStart w:id="53" w:name="_Toc526181307"/>
      <w:r w:rsidR="00AA6BBB">
        <w:t>–</w:t>
      </w:r>
      <w:r w:rsidRPr="00093294">
        <w:t xml:space="preserve"> </w:t>
      </w:r>
      <w:r w:rsidR="00AA6BBB">
        <w:t>TEACHING MODULES</w:t>
      </w:r>
      <w:bookmarkEnd w:id="52"/>
      <w:bookmarkEnd w:id="53"/>
    </w:p>
    <w:p w14:paraId="5342D52B" w14:textId="0FB3C3FA" w:rsidR="00AA6BBB" w:rsidRDefault="00AA6BBB" w:rsidP="00AA6BBB">
      <w:pPr>
        <w:pStyle w:val="Heading1"/>
      </w:pPr>
      <w:bookmarkStart w:id="54" w:name="_Toc322529524"/>
      <w:bookmarkStart w:id="55" w:name="_Toc322529573"/>
      <w:bookmarkStart w:id="56" w:name="_Toc404197851"/>
      <w:bookmarkStart w:id="57" w:name="_Toc526181308"/>
      <w:r>
        <w:t>M</w:t>
      </w:r>
      <w:r w:rsidRPr="00AA6BBB">
        <w:t xml:space="preserve">odule 1 – </w:t>
      </w:r>
      <w:bookmarkEnd w:id="54"/>
      <w:bookmarkEnd w:id="55"/>
      <w:r w:rsidRPr="00AA6BBB">
        <w:t>Design of Mooring Lines</w:t>
      </w:r>
      <w:bookmarkEnd w:id="56"/>
      <w:bookmarkEnd w:id="57"/>
    </w:p>
    <w:p w14:paraId="045F3773" w14:textId="77777777" w:rsidR="00AA6BBB" w:rsidRPr="00AA6BBB" w:rsidRDefault="00AA6BBB" w:rsidP="00AA6BBB">
      <w:pPr>
        <w:pStyle w:val="Heading1separatationline"/>
      </w:pPr>
    </w:p>
    <w:p w14:paraId="45F8A411" w14:textId="77777777" w:rsidR="00AA6BBB" w:rsidRDefault="00AA6BBB" w:rsidP="00AA6BBB">
      <w:pPr>
        <w:pStyle w:val="Heading2"/>
      </w:pPr>
      <w:bookmarkStart w:id="58" w:name="_Toc526181309"/>
      <w:r w:rsidRPr="00AA6BBB">
        <w:t>Scope</w:t>
      </w:r>
      <w:bookmarkEnd w:id="58"/>
      <w:r w:rsidRPr="00AA6BBB">
        <w:t xml:space="preserve"> </w:t>
      </w:r>
    </w:p>
    <w:p w14:paraId="53DEF62A" w14:textId="77777777" w:rsidR="00AA6BBB" w:rsidRPr="00AA6BBB" w:rsidRDefault="00AA6BBB" w:rsidP="00AA6BBB">
      <w:pPr>
        <w:pStyle w:val="Heading2separationline"/>
      </w:pPr>
    </w:p>
    <w:p w14:paraId="6EBB0B05" w14:textId="77777777" w:rsidR="00AA6BBB" w:rsidRPr="00AA6BBB" w:rsidRDefault="00AA6BBB" w:rsidP="00AA6BBB">
      <w:pPr>
        <w:pStyle w:val="BodyText"/>
        <w:rPr>
          <w:b/>
        </w:rPr>
      </w:pPr>
      <w:r w:rsidRPr="00AA6BBB">
        <w:t>This module describes the various sections of a mooring, its swinging radius and the ideal length and size of buoy moorings.</w:t>
      </w:r>
    </w:p>
    <w:p w14:paraId="18A2BFC5" w14:textId="77777777" w:rsidR="00AA6BBB" w:rsidRDefault="00AA6BBB" w:rsidP="00AA6BBB">
      <w:pPr>
        <w:pStyle w:val="Heading2"/>
      </w:pPr>
      <w:bookmarkStart w:id="59" w:name="_Toc526181310"/>
      <w:r w:rsidRPr="00AA6BBB">
        <w:t>Learning Objective</w:t>
      </w:r>
      <w:bookmarkEnd w:id="59"/>
    </w:p>
    <w:p w14:paraId="4C83671C" w14:textId="77777777" w:rsidR="00AA6BBB" w:rsidRPr="00AA6BBB" w:rsidRDefault="00AA6BBB" w:rsidP="00AA6BBB">
      <w:pPr>
        <w:pStyle w:val="Heading2separationline"/>
      </w:pPr>
    </w:p>
    <w:p w14:paraId="36A3B345" w14:textId="77777777" w:rsidR="00AA6BBB" w:rsidRPr="00AA6BBB" w:rsidRDefault="00AA6BBB" w:rsidP="00AA6BBB">
      <w:pPr>
        <w:pStyle w:val="BodyText"/>
      </w:pPr>
      <w:r w:rsidRPr="00AA6BBB">
        <w:t xml:space="preserve">To gain a </w:t>
      </w:r>
      <w:r w:rsidRPr="00AA6BBB">
        <w:rPr>
          <w:b/>
        </w:rPr>
        <w:t>satisfactory</w:t>
      </w:r>
      <w:r w:rsidRPr="00AA6BBB">
        <w:t xml:space="preserve"> understanding of the behaviour of mooring lines (chains) so that a participant will be able to name its various parts and will be able to design a theoretical mooring.</w:t>
      </w:r>
    </w:p>
    <w:p w14:paraId="41213B94" w14:textId="77777777" w:rsidR="00AA6BBB" w:rsidRDefault="00AA6BBB" w:rsidP="00AA6BBB">
      <w:pPr>
        <w:pStyle w:val="Heading2"/>
      </w:pPr>
      <w:bookmarkStart w:id="60" w:name="_Toc526181311"/>
      <w:r w:rsidRPr="00AA6BBB">
        <w:t>Syllabus</w:t>
      </w:r>
      <w:bookmarkEnd w:id="60"/>
    </w:p>
    <w:p w14:paraId="2DBFDA83" w14:textId="77777777" w:rsidR="00AA6BBB" w:rsidRPr="00AA6BBB" w:rsidRDefault="00AA6BBB" w:rsidP="00AA6BBB">
      <w:pPr>
        <w:pStyle w:val="Heading2separationline"/>
      </w:pPr>
    </w:p>
    <w:p w14:paraId="32F76A9E" w14:textId="77777777" w:rsidR="00AA6BBB" w:rsidRPr="00AA6BBB" w:rsidRDefault="00AA6BBB" w:rsidP="00AE4914">
      <w:pPr>
        <w:pStyle w:val="Heading3"/>
      </w:pPr>
      <w:bookmarkStart w:id="61" w:name="_Toc526181312"/>
      <w:bookmarkStart w:id="62" w:name="_Toc322529525"/>
      <w:bookmarkStart w:id="63" w:name="_Toc322529574"/>
      <w:r w:rsidRPr="00AA6BBB">
        <w:t>Lesson 1 – Presentation of moorings</w:t>
      </w:r>
      <w:bookmarkEnd w:id="61"/>
    </w:p>
    <w:p w14:paraId="58C1FEAC" w14:textId="5EFD8CDD" w:rsidR="00AA6BBB" w:rsidRPr="00AA6BBB" w:rsidRDefault="00AA6BBB">
      <w:pPr>
        <w:pStyle w:val="List1"/>
        <w:numPr>
          <w:ilvl w:val="0"/>
          <w:numId w:val="24"/>
        </w:numPr>
        <w:pPrChange w:id="64" w:author="Seamus Doyle" w:date="2018-10-01T18:24:00Z">
          <w:pPr>
            <w:pStyle w:val="List1"/>
            <w:numPr>
              <w:numId w:val="49"/>
            </w:numPr>
            <w:tabs>
              <w:tab w:val="num" w:pos="360"/>
              <w:tab w:val="num" w:pos="720"/>
            </w:tabs>
            <w:ind w:left="720" w:hanging="720"/>
          </w:pPr>
        </w:pPrChange>
      </w:pPr>
      <w:r w:rsidRPr="00AA6BBB">
        <w:t>Basic buoy design</w:t>
      </w:r>
      <w:r>
        <w:t>.</w:t>
      </w:r>
    </w:p>
    <w:p w14:paraId="2553ED12" w14:textId="4011DD6A" w:rsidR="00AA6BBB" w:rsidRPr="00AA6BBB" w:rsidRDefault="00AA6BBB" w:rsidP="00AA6BBB">
      <w:pPr>
        <w:pStyle w:val="List1"/>
      </w:pPr>
      <w:r w:rsidRPr="00AA6BBB">
        <w:t>Behaviour of mooring lines</w:t>
      </w:r>
      <w:r>
        <w:t>.</w:t>
      </w:r>
    </w:p>
    <w:p w14:paraId="1FBA8430" w14:textId="1B6B0472" w:rsidR="00AA6BBB" w:rsidRPr="00AA6BBB" w:rsidRDefault="00AA6BBB" w:rsidP="00AA6BBB">
      <w:pPr>
        <w:pStyle w:val="List1"/>
      </w:pPr>
      <w:r>
        <w:t>Parts of a mooring.</w:t>
      </w:r>
    </w:p>
    <w:p w14:paraId="516DE533" w14:textId="7396395E" w:rsidR="00AA6BBB" w:rsidRPr="00AA6BBB" w:rsidRDefault="00AA6BBB" w:rsidP="00AA6BBB">
      <w:pPr>
        <w:pStyle w:val="Lista"/>
      </w:pPr>
      <w:r w:rsidRPr="00AA6BBB">
        <w:t>Tail chain/Bridle</w:t>
      </w:r>
      <w:r>
        <w:t>;</w:t>
      </w:r>
    </w:p>
    <w:p w14:paraId="7FFEC577" w14:textId="6523AE94" w:rsidR="00AA6BBB" w:rsidRPr="00AA6BBB" w:rsidRDefault="00AA6BBB">
      <w:pPr>
        <w:pStyle w:val="BodyText"/>
        <w:numPr>
          <w:ilvl w:val="2"/>
          <w:numId w:val="22"/>
        </w:numPr>
        <w:pPrChange w:id="65" w:author="Seamus Doyle" w:date="2018-10-01T18:24:00Z">
          <w:pPr>
            <w:pStyle w:val="BodyText"/>
            <w:numPr>
              <w:ilvl w:val="2"/>
              <w:numId w:val="44"/>
            </w:numPr>
            <w:ind w:left="2160" w:hanging="180"/>
          </w:pPr>
        </w:pPrChange>
      </w:pPr>
      <w:r w:rsidRPr="00AA6BBB">
        <w:t>Riding chain</w:t>
      </w:r>
      <w:r>
        <w:t>;</w:t>
      </w:r>
    </w:p>
    <w:p w14:paraId="6BEA74AB" w14:textId="24ED3F1B" w:rsidR="00AA6BBB" w:rsidRPr="00AA6BBB" w:rsidRDefault="00AA6BBB">
      <w:pPr>
        <w:pStyle w:val="BodyText"/>
        <w:numPr>
          <w:ilvl w:val="2"/>
          <w:numId w:val="22"/>
        </w:numPr>
        <w:pPrChange w:id="66" w:author="Seamus Doyle" w:date="2018-10-01T18:24:00Z">
          <w:pPr>
            <w:pStyle w:val="BodyText"/>
            <w:numPr>
              <w:ilvl w:val="2"/>
              <w:numId w:val="44"/>
            </w:numPr>
            <w:ind w:left="2160" w:hanging="180"/>
          </w:pPr>
        </w:pPrChange>
      </w:pPr>
      <w:r w:rsidRPr="00AA6BBB">
        <w:t>Thrash chain</w:t>
      </w:r>
      <w:r>
        <w:t>;</w:t>
      </w:r>
    </w:p>
    <w:p w14:paraId="1C8AA980" w14:textId="3C9AB265" w:rsidR="00AA6BBB" w:rsidRPr="00AA6BBB" w:rsidRDefault="00AA6BBB">
      <w:pPr>
        <w:pStyle w:val="BodyText"/>
        <w:numPr>
          <w:ilvl w:val="2"/>
          <w:numId w:val="22"/>
        </w:numPr>
        <w:pPrChange w:id="67" w:author="Seamus Doyle" w:date="2018-10-01T18:24:00Z">
          <w:pPr>
            <w:pStyle w:val="BodyText"/>
            <w:numPr>
              <w:ilvl w:val="2"/>
              <w:numId w:val="44"/>
            </w:numPr>
            <w:ind w:left="2160" w:hanging="180"/>
          </w:pPr>
        </w:pPrChange>
      </w:pPr>
      <w:r w:rsidRPr="00AA6BBB">
        <w:t>Ground chain</w:t>
      </w:r>
      <w:r>
        <w:t>;</w:t>
      </w:r>
    </w:p>
    <w:p w14:paraId="0E956433" w14:textId="15BAA064" w:rsidR="00AA6BBB" w:rsidRPr="00AA6BBB" w:rsidRDefault="00AA6BBB">
      <w:pPr>
        <w:pStyle w:val="BodyText"/>
        <w:numPr>
          <w:ilvl w:val="2"/>
          <w:numId w:val="22"/>
        </w:numPr>
        <w:pPrChange w:id="68" w:author="Seamus Doyle" w:date="2018-10-01T18:24:00Z">
          <w:pPr>
            <w:pStyle w:val="BodyText"/>
            <w:numPr>
              <w:ilvl w:val="2"/>
              <w:numId w:val="44"/>
            </w:numPr>
            <w:ind w:left="2160" w:hanging="180"/>
          </w:pPr>
        </w:pPrChange>
      </w:pPr>
      <w:r w:rsidRPr="00AA6BBB">
        <w:t>Sinker</w:t>
      </w:r>
      <w:r>
        <w:t>.</w:t>
      </w:r>
    </w:p>
    <w:p w14:paraId="1431C40F" w14:textId="33A7CBAF" w:rsidR="00AA6BBB" w:rsidRPr="00AA6BBB" w:rsidRDefault="00AA6BBB" w:rsidP="00AA6BBB">
      <w:pPr>
        <w:pStyle w:val="List1"/>
      </w:pPr>
      <w:r w:rsidRPr="00AA6BBB">
        <w:t>Swinging radius</w:t>
      </w:r>
      <w:r>
        <w:t>.</w:t>
      </w:r>
    </w:p>
    <w:p w14:paraId="543B2A85" w14:textId="473DCA9F" w:rsidR="00AA6BBB" w:rsidRPr="00AA6BBB" w:rsidRDefault="00AA6BBB" w:rsidP="00AA6BBB">
      <w:pPr>
        <w:pStyle w:val="List1"/>
      </w:pPr>
      <w:r w:rsidRPr="00AA6BBB">
        <w:t>Reserve buoyancy</w:t>
      </w:r>
      <w:r>
        <w:t>.</w:t>
      </w:r>
    </w:p>
    <w:p w14:paraId="7CDB1D8F" w14:textId="28930BA2" w:rsidR="00AA6BBB" w:rsidRPr="00AA6BBB" w:rsidRDefault="00AA6BBB" w:rsidP="00AA6BBB">
      <w:pPr>
        <w:pStyle w:val="List1"/>
      </w:pPr>
      <w:r w:rsidRPr="00AA6BBB">
        <w:t>Site conditions</w:t>
      </w:r>
      <w:r>
        <w:t>.</w:t>
      </w:r>
    </w:p>
    <w:p w14:paraId="7D09F0B4" w14:textId="2C31FF79" w:rsidR="00AA6BBB" w:rsidRPr="00AA6BBB" w:rsidRDefault="00AA6BBB">
      <w:pPr>
        <w:pStyle w:val="Lista"/>
        <w:numPr>
          <w:ilvl w:val="2"/>
          <w:numId w:val="25"/>
        </w:numPr>
        <w:pPrChange w:id="69" w:author="Seamus Doyle" w:date="2018-10-01T18:24:00Z">
          <w:pPr>
            <w:pStyle w:val="Lista"/>
            <w:numPr>
              <w:numId w:val="50"/>
            </w:numPr>
            <w:tabs>
              <w:tab w:val="clear" w:pos="1702"/>
              <w:tab w:val="num" w:pos="360"/>
              <w:tab w:val="num" w:pos="2160"/>
            </w:tabs>
            <w:ind w:left="2160" w:hanging="720"/>
          </w:pPr>
        </w:pPrChange>
      </w:pPr>
      <w:r w:rsidRPr="00AA6BBB">
        <w:t>Wind</w:t>
      </w:r>
      <w:r>
        <w:t>;</w:t>
      </w:r>
    </w:p>
    <w:p w14:paraId="0164300A" w14:textId="15229296" w:rsidR="00AA6BBB" w:rsidRPr="00AA6BBB" w:rsidRDefault="00AA6BBB" w:rsidP="00AA6BBB">
      <w:pPr>
        <w:pStyle w:val="Lista"/>
      </w:pPr>
      <w:r w:rsidRPr="00AA6BBB">
        <w:t>Currents</w:t>
      </w:r>
      <w:r>
        <w:t>;</w:t>
      </w:r>
    </w:p>
    <w:p w14:paraId="7B93B2D7" w14:textId="6A5E3EDC" w:rsidR="00AA6BBB" w:rsidRPr="00AA6BBB" w:rsidRDefault="00AA6BBB" w:rsidP="00AA6BBB">
      <w:pPr>
        <w:pStyle w:val="Lista"/>
      </w:pPr>
      <w:r w:rsidRPr="00AA6BBB">
        <w:t>Depth (+ tide)</w:t>
      </w:r>
      <w:r>
        <w:t>;</w:t>
      </w:r>
    </w:p>
    <w:p w14:paraId="6C40DFAF" w14:textId="3C9E6ADE" w:rsidR="00AA6BBB" w:rsidRPr="00AA6BBB" w:rsidRDefault="00AA6BBB" w:rsidP="00AA6BBB">
      <w:pPr>
        <w:pStyle w:val="Lista"/>
      </w:pPr>
      <w:r w:rsidRPr="00AA6BBB">
        <w:t>Waves</w:t>
      </w:r>
      <w:r>
        <w:t>;</w:t>
      </w:r>
    </w:p>
    <w:p w14:paraId="0FD23271" w14:textId="2476A489" w:rsidR="00AA6BBB" w:rsidRPr="00AA6BBB" w:rsidRDefault="00AA6BBB" w:rsidP="00AA6BBB">
      <w:pPr>
        <w:pStyle w:val="Lista"/>
      </w:pPr>
      <w:r w:rsidRPr="00AA6BBB">
        <w:t>Nature of seabed</w:t>
      </w:r>
      <w:r>
        <w:t>.</w:t>
      </w:r>
    </w:p>
    <w:p w14:paraId="0DE5C1E4" w14:textId="77777777" w:rsidR="00AA6BBB" w:rsidRPr="00AA6BBB" w:rsidRDefault="00AA6BBB" w:rsidP="006710C0">
      <w:pPr>
        <w:pStyle w:val="Heading3"/>
      </w:pPr>
      <w:bookmarkStart w:id="70" w:name="_Toc526181313"/>
      <w:r w:rsidRPr="00AA6BBB">
        <w:t>Lesson 2 – Design of moorings</w:t>
      </w:r>
      <w:bookmarkEnd w:id="70"/>
    </w:p>
    <w:p w14:paraId="424BFB14" w14:textId="77777777" w:rsidR="00AA6BBB" w:rsidRPr="00AA6BBB" w:rsidRDefault="00AA6BBB">
      <w:pPr>
        <w:pStyle w:val="List1"/>
        <w:numPr>
          <w:ilvl w:val="0"/>
          <w:numId w:val="26"/>
        </w:numPr>
        <w:pPrChange w:id="71" w:author="Seamus Doyle" w:date="2018-10-01T18:24:00Z">
          <w:pPr>
            <w:pStyle w:val="List1"/>
            <w:numPr>
              <w:numId w:val="51"/>
            </w:numPr>
            <w:tabs>
              <w:tab w:val="num" w:pos="360"/>
              <w:tab w:val="num" w:pos="720"/>
            </w:tabs>
            <w:ind w:left="720" w:hanging="720"/>
          </w:pPr>
        </w:pPrChange>
      </w:pPr>
      <w:r w:rsidRPr="00AA6BBB">
        <w:t>Types of moorings</w:t>
      </w:r>
    </w:p>
    <w:p w14:paraId="77EC1165" w14:textId="77777777" w:rsidR="00AA6BBB" w:rsidRPr="00AA6BBB" w:rsidRDefault="00AA6BBB">
      <w:pPr>
        <w:pStyle w:val="Lista"/>
        <w:numPr>
          <w:ilvl w:val="2"/>
          <w:numId w:val="27"/>
        </w:numPr>
        <w:pPrChange w:id="72" w:author="Seamus Doyle" w:date="2018-10-01T18:24:00Z">
          <w:pPr>
            <w:pStyle w:val="Lista"/>
            <w:numPr>
              <w:numId w:val="52"/>
            </w:numPr>
            <w:tabs>
              <w:tab w:val="clear" w:pos="1702"/>
              <w:tab w:val="num" w:pos="360"/>
              <w:tab w:val="num" w:pos="2160"/>
            </w:tabs>
            <w:ind w:left="2160" w:hanging="720"/>
          </w:pPr>
        </w:pPrChange>
      </w:pPr>
      <w:r w:rsidRPr="00AA6BBB">
        <w:t>Transitional moorings</w:t>
      </w:r>
    </w:p>
    <w:p w14:paraId="36643572" w14:textId="77777777" w:rsidR="00AA6BBB" w:rsidRPr="00AA6BBB" w:rsidRDefault="00AA6BBB" w:rsidP="006710C0">
      <w:pPr>
        <w:pStyle w:val="Lista"/>
      </w:pPr>
      <w:r w:rsidRPr="00AA6BBB">
        <w:t>Slack moorings</w:t>
      </w:r>
    </w:p>
    <w:p w14:paraId="3D6323AA" w14:textId="77777777" w:rsidR="00AA6BBB" w:rsidRPr="00AA6BBB" w:rsidRDefault="00AA6BBB" w:rsidP="006710C0">
      <w:pPr>
        <w:pStyle w:val="Lista"/>
      </w:pPr>
      <w:r w:rsidRPr="00AA6BBB">
        <w:t>Taut moorings</w:t>
      </w:r>
    </w:p>
    <w:p w14:paraId="1F5C1504" w14:textId="77777777" w:rsidR="00AA6BBB" w:rsidRPr="00AA6BBB" w:rsidRDefault="00AA6BBB" w:rsidP="006710C0">
      <w:pPr>
        <w:pStyle w:val="Lista"/>
      </w:pPr>
      <w:r w:rsidRPr="00AA6BBB">
        <w:t>Special moorings</w:t>
      </w:r>
    </w:p>
    <w:p w14:paraId="2A9EEF47" w14:textId="77777777" w:rsidR="00AA6BBB" w:rsidRPr="00AA6BBB" w:rsidRDefault="00AA6BBB" w:rsidP="006710C0">
      <w:pPr>
        <w:pStyle w:val="List1"/>
      </w:pPr>
      <w:r w:rsidRPr="00AA6BBB">
        <w:t>Design</w:t>
      </w:r>
    </w:p>
    <w:p w14:paraId="2E4E52CE" w14:textId="77777777" w:rsidR="00AA6BBB" w:rsidRPr="00AA6BBB" w:rsidRDefault="00AA6BBB">
      <w:pPr>
        <w:pStyle w:val="Lista"/>
        <w:numPr>
          <w:ilvl w:val="2"/>
          <w:numId w:val="28"/>
        </w:numPr>
        <w:pPrChange w:id="73" w:author="Seamus Doyle" w:date="2018-10-01T18:24:00Z">
          <w:pPr>
            <w:pStyle w:val="Lista"/>
            <w:numPr>
              <w:numId w:val="53"/>
            </w:numPr>
            <w:tabs>
              <w:tab w:val="clear" w:pos="1702"/>
              <w:tab w:val="num" w:pos="360"/>
              <w:tab w:val="num" w:pos="2160"/>
            </w:tabs>
            <w:ind w:left="2160" w:hanging="720"/>
          </w:pPr>
        </w:pPrChange>
      </w:pPr>
      <w:r w:rsidRPr="00AA6BBB">
        <w:lastRenderedPageBreak/>
        <w:t>“3 times depth” design</w:t>
      </w:r>
    </w:p>
    <w:p w14:paraId="0DCB84C7" w14:textId="77777777" w:rsidR="00AA6BBB" w:rsidRPr="00AA6BBB" w:rsidRDefault="00AA6BBB" w:rsidP="006710C0">
      <w:pPr>
        <w:pStyle w:val="Lista"/>
      </w:pPr>
      <w:r w:rsidRPr="00AA6BBB">
        <w:t>Transitional moorings design</w:t>
      </w:r>
    </w:p>
    <w:p w14:paraId="53B174E6" w14:textId="77777777" w:rsidR="00AA6BBB" w:rsidRPr="00AA6BBB" w:rsidRDefault="00AA6BBB" w:rsidP="006710C0">
      <w:pPr>
        <w:pStyle w:val="Lista"/>
      </w:pPr>
      <w:r w:rsidRPr="00AA6BBB">
        <w:t>Principles of slack and taut moorings design</w:t>
      </w:r>
    </w:p>
    <w:p w14:paraId="462DB6A8" w14:textId="77777777" w:rsidR="00AA6BBB" w:rsidRDefault="00AA6BBB" w:rsidP="006710C0">
      <w:pPr>
        <w:pStyle w:val="Heading1"/>
      </w:pPr>
      <w:bookmarkStart w:id="74" w:name="_Toc404197852"/>
      <w:bookmarkStart w:id="75" w:name="_Toc526181314"/>
      <w:r w:rsidRPr="00AA6BBB">
        <w:t xml:space="preserve">Module 2 – </w:t>
      </w:r>
      <w:bookmarkEnd w:id="62"/>
      <w:bookmarkEnd w:id="63"/>
      <w:r w:rsidRPr="00AA6BBB">
        <w:t>Mooring Components</w:t>
      </w:r>
      <w:bookmarkEnd w:id="74"/>
      <w:bookmarkEnd w:id="75"/>
    </w:p>
    <w:p w14:paraId="04CC4BCA" w14:textId="77777777" w:rsidR="006710C0" w:rsidRPr="006710C0" w:rsidRDefault="006710C0" w:rsidP="006710C0">
      <w:pPr>
        <w:pStyle w:val="Heading1separatationline"/>
      </w:pPr>
    </w:p>
    <w:p w14:paraId="62C52744" w14:textId="77777777" w:rsidR="00AA6BBB" w:rsidRDefault="00AA6BBB" w:rsidP="006710C0">
      <w:pPr>
        <w:pStyle w:val="Heading2"/>
      </w:pPr>
      <w:bookmarkStart w:id="76" w:name="_Toc526181315"/>
      <w:r w:rsidRPr="00AA6BBB">
        <w:t>Scope</w:t>
      </w:r>
      <w:bookmarkEnd w:id="76"/>
      <w:r w:rsidRPr="00AA6BBB">
        <w:t xml:space="preserve"> </w:t>
      </w:r>
    </w:p>
    <w:p w14:paraId="2C844246" w14:textId="77777777" w:rsidR="006710C0" w:rsidRPr="006710C0" w:rsidRDefault="006710C0" w:rsidP="006710C0">
      <w:pPr>
        <w:pStyle w:val="Heading2separationline"/>
      </w:pPr>
    </w:p>
    <w:p w14:paraId="40804C8C" w14:textId="77777777" w:rsidR="00AA6BBB" w:rsidRPr="00AA6BBB" w:rsidRDefault="00AA6BBB" w:rsidP="00AA6BBB">
      <w:pPr>
        <w:pStyle w:val="BodyText"/>
      </w:pPr>
      <w:r w:rsidRPr="00AA6BBB">
        <w:t>This module describes the function, size and proportions of mooring components including shackles, swivels and sinkers and the use of synthetic mooring lines.</w:t>
      </w:r>
    </w:p>
    <w:p w14:paraId="15055F78" w14:textId="77777777" w:rsidR="00AA6BBB" w:rsidRDefault="00AA6BBB" w:rsidP="006710C0">
      <w:pPr>
        <w:pStyle w:val="Heading2"/>
      </w:pPr>
      <w:bookmarkStart w:id="77" w:name="_Toc526181316"/>
      <w:r w:rsidRPr="00AA6BBB">
        <w:t>Learning Objective</w:t>
      </w:r>
      <w:bookmarkEnd w:id="77"/>
      <w:r w:rsidRPr="00AA6BBB">
        <w:t xml:space="preserve"> </w:t>
      </w:r>
    </w:p>
    <w:p w14:paraId="2529BF15" w14:textId="77777777" w:rsidR="006710C0" w:rsidRPr="006710C0" w:rsidRDefault="006710C0" w:rsidP="006710C0">
      <w:pPr>
        <w:pStyle w:val="Heading2separationline"/>
      </w:pPr>
    </w:p>
    <w:p w14:paraId="0A2C3273" w14:textId="77777777" w:rsidR="00AA6BBB" w:rsidRPr="00AA6BBB" w:rsidRDefault="00AA6BBB" w:rsidP="00AA6BBB">
      <w:pPr>
        <w:pStyle w:val="BodyText"/>
      </w:pPr>
      <w:r w:rsidRPr="00AA6BBB">
        <w:t xml:space="preserve">To gain a </w:t>
      </w:r>
      <w:r w:rsidRPr="00AA6BBB">
        <w:rPr>
          <w:b/>
        </w:rPr>
        <w:t>satisfactory</w:t>
      </w:r>
      <w:r w:rsidRPr="00AA6BBB">
        <w:t xml:space="preserve"> understanding of how to identify and place the correct components in a mooring system.</w:t>
      </w:r>
    </w:p>
    <w:p w14:paraId="504D3876" w14:textId="1666BA1A" w:rsidR="00AA6BBB" w:rsidRDefault="00AA6BBB" w:rsidP="006710C0">
      <w:pPr>
        <w:pStyle w:val="Heading2"/>
      </w:pPr>
      <w:bookmarkStart w:id="78" w:name="_Toc526181317"/>
      <w:r w:rsidRPr="00AA6BBB">
        <w:t>Syllabus</w:t>
      </w:r>
      <w:bookmarkEnd w:id="78"/>
    </w:p>
    <w:p w14:paraId="57655BEC" w14:textId="77777777" w:rsidR="006710C0" w:rsidRPr="006710C0" w:rsidRDefault="006710C0" w:rsidP="006710C0">
      <w:pPr>
        <w:pStyle w:val="Heading2separationline"/>
      </w:pPr>
    </w:p>
    <w:p w14:paraId="3D7BD6F7" w14:textId="77777777" w:rsidR="00AA6BBB" w:rsidRPr="00AA6BBB" w:rsidRDefault="00AA6BBB" w:rsidP="006710C0">
      <w:pPr>
        <w:pStyle w:val="Heading3"/>
      </w:pPr>
      <w:bookmarkStart w:id="79" w:name="_Toc526181318"/>
      <w:r w:rsidRPr="00AA6BBB">
        <w:t>Lesson 1</w:t>
      </w:r>
      <w:r w:rsidRPr="00AA6BBB">
        <w:tab/>
        <w:t>Mooring chain</w:t>
      </w:r>
      <w:bookmarkEnd w:id="79"/>
    </w:p>
    <w:p w14:paraId="52F2A23D" w14:textId="4A0518B0" w:rsidR="00AA6BBB" w:rsidRPr="00AA6BBB" w:rsidRDefault="00AA6BBB">
      <w:pPr>
        <w:pStyle w:val="List1"/>
        <w:numPr>
          <w:ilvl w:val="0"/>
          <w:numId w:val="29"/>
        </w:numPr>
        <w:pPrChange w:id="80" w:author="Seamus Doyle" w:date="2018-10-01T18:24:00Z">
          <w:pPr>
            <w:pStyle w:val="List1"/>
            <w:numPr>
              <w:numId w:val="54"/>
            </w:numPr>
            <w:tabs>
              <w:tab w:val="num" w:pos="360"/>
              <w:tab w:val="num" w:pos="720"/>
            </w:tabs>
            <w:ind w:left="720" w:hanging="720"/>
          </w:pPr>
        </w:pPrChange>
      </w:pPr>
      <w:r w:rsidRPr="00AA6BBB">
        <w:t>Size</w:t>
      </w:r>
      <w:r w:rsidR="00C940F1">
        <w:t>.</w:t>
      </w:r>
    </w:p>
    <w:p w14:paraId="4146D633" w14:textId="4090E2CB" w:rsidR="00AA6BBB" w:rsidRPr="00AA6BBB" w:rsidRDefault="00AA6BBB" w:rsidP="00C940F1">
      <w:pPr>
        <w:pStyle w:val="List1"/>
      </w:pPr>
      <w:r w:rsidRPr="00AA6BBB">
        <w:t>Proportions</w:t>
      </w:r>
      <w:r w:rsidR="00C940F1">
        <w:t>.</w:t>
      </w:r>
    </w:p>
    <w:p w14:paraId="55944CC6" w14:textId="11594AD5" w:rsidR="00AA6BBB" w:rsidRPr="00AA6BBB" w:rsidRDefault="00AA6BBB" w:rsidP="00C940F1">
      <w:pPr>
        <w:pStyle w:val="List1"/>
      </w:pPr>
      <w:r w:rsidRPr="00AA6BBB">
        <w:t>Stud link chain</w:t>
      </w:r>
      <w:r w:rsidR="00C940F1">
        <w:t>.</w:t>
      </w:r>
    </w:p>
    <w:p w14:paraId="35523780" w14:textId="77777777" w:rsidR="00AA6BBB" w:rsidRPr="00AA6BBB" w:rsidRDefault="00AA6BBB" w:rsidP="00C940F1">
      <w:pPr>
        <w:pStyle w:val="Heading3"/>
      </w:pPr>
      <w:bookmarkStart w:id="81" w:name="_Toc526181319"/>
      <w:r w:rsidRPr="00AA6BBB">
        <w:t>Lesson 2</w:t>
      </w:r>
      <w:r w:rsidRPr="00AA6BBB">
        <w:tab/>
        <w:t>Shackles and swivels</w:t>
      </w:r>
      <w:bookmarkEnd w:id="81"/>
    </w:p>
    <w:p w14:paraId="2E27EEBC" w14:textId="469254C1" w:rsidR="00AA6BBB" w:rsidRPr="00AA6BBB" w:rsidRDefault="00AA6BBB">
      <w:pPr>
        <w:pStyle w:val="List1"/>
        <w:numPr>
          <w:ilvl w:val="0"/>
          <w:numId w:val="30"/>
        </w:numPr>
        <w:pPrChange w:id="82" w:author="Seamus Doyle" w:date="2018-10-01T18:24:00Z">
          <w:pPr>
            <w:pStyle w:val="List1"/>
            <w:numPr>
              <w:numId w:val="55"/>
            </w:numPr>
            <w:tabs>
              <w:tab w:val="num" w:pos="360"/>
              <w:tab w:val="num" w:pos="720"/>
            </w:tabs>
            <w:ind w:left="720" w:hanging="720"/>
          </w:pPr>
        </w:pPrChange>
      </w:pPr>
      <w:r w:rsidRPr="00AA6BBB">
        <w:t>Forelock shackles</w:t>
      </w:r>
      <w:r w:rsidR="00C940F1">
        <w:t>.</w:t>
      </w:r>
    </w:p>
    <w:p w14:paraId="4CFE75D7" w14:textId="7EB3CBA8" w:rsidR="00AA6BBB" w:rsidRPr="00AA6BBB" w:rsidRDefault="00AA6BBB" w:rsidP="00C940F1">
      <w:pPr>
        <w:pStyle w:val="List1"/>
      </w:pPr>
      <w:r w:rsidRPr="00AA6BBB">
        <w:t>Clenching shackle</w:t>
      </w:r>
      <w:r w:rsidR="00C940F1">
        <w:t>s.</w:t>
      </w:r>
    </w:p>
    <w:p w14:paraId="58FBA740" w14:textId="5298D6CE" w:rsidR="00AA6BBB" w:rsidRPr="00AA6BBB" w:rsidRDefault="00AA6BBB" w:rsidP="00C940F1">
      <w:pPr>
        <w:pStyle w:val="List1"/>
      </w:pPr>
      <w:r w:rsidRPr="00AA6BBB">
        <w:t>Bolt shackles</w:t>
      </w:r>
      <w:r w:rsidR="00C940F1">
        <w:t>.</w:t>
      </w:r>
    </w:p>
    <w:p w14:paraId="494C1C8A" w14:textId="4C757088" w:rsidR="00AA6BBB" w:rsidRPr="00AA6BBB" w:rsidRDefault="00AA6BBB" w:rsidP="00C940F1">
      <w:pPr>
        <w:pStyle w:val="List1"/>
      </w:pPr>
      <w:r w:rsidRPr="00AA6BBB">
        <w:t>Screw-pin shackles</w:t>
      </w:r>
      <w:r w:rsidR="00C940F1">
        <w:t>.</w:t>
      </w:r>
    </w:p>
    <w:p w14:paraId="07EFAF41" w14:textId="506AE720" w:rsidR="00AA6BBB" w:rsidRPr="00AA6BBB" w:rsidRDefault="00AA6BBB" w:rsidP="00C940F1">
      <w:pPr>
        <w:pStyle w:val="List1"/>
      </w:pPr>
      <w:proofErr w:type="spellStart"/>
      <w:r w:rsidRPr="00AA6BBB">
        <w:t>Kenter</w:t>
      </w:r>
      <w:proofErr w:type="spellEnd"/>
      <w:r w:rsidRPr="00AA6BBB">
        <w:t xml:space="preserve"> shackles</w:t>
      </w:r>
      <w:r w:rsidR="00C940F1">
        <w:t>.</w:t>
      </w:r>
    </w:p>
    <w:p w14:paraId="11231148" w14:textId="303188AC" w:rsidR="00AA6BBB" w:rsidRPr="00AA6BBB" w:rsidRDefault="00AA6BBB" w:rsidP="00C940F1">
      <w:pPr>
        <w:pStyle w:val="List1"/>
      </w:pPr>
      <w:r w:rsidRPr="00AA6BBB">
        <w:t>Swivels</w:t>
      </w:r>
      <w:r w:rsidR="00C940F1">
        <w:t>.</w:t>
      </w:r>
    </w:p>
    <w:p w14:paraId="095AA145" w14:textId="77777777" w:rsidR="00AA6BBB" w:rsidRPr="00AA6BBB" w:rsidRDefault="00AA6BBB" w:rsidP="00C940F1">
      <w:pPr>
        <w:pStyle w:val="Heading3"/>
      </w:pPr>
      <w:bookmarkStart w:id="83" w:name="_Toc526181320"/>
      <w:r w:rsidRPr="00AA6BBB">
        <w:t>Lesson 3</w:t>
      </w:r>
      <w:r w:rsidRPr="00AA6BBB">
        <w:tab/>
        <w:t>Sinkers or anchors</w:t>
      </w:r>
      <w:bookmarkEnd w:id="83"/>
    </w:p>
    <w:p w14:paraId="74E98AB0" w14:textId="77777777" w:rsidR="00AA6BBB" w:rsidRPr="00AA6BBB" w:rsidRDefault="00AA6BBB">
      <w:pPr>
        <w:pStyle w:val="List1"/>
        <w:numPr>
          <w:ilvl w:val="0"/>
          <w:numId w:val="31"/>
        </w:numPr>
        <w:pPrChange w:id="84" w:author="Seamus Doyle" w:date="2018-10-01T18:24:00Z">
          <w:pPr>
            <w:pStyle w:val="List1"/>
            <w:numPr>
              <w:numId w:val="56"/>
            </w:numPr>
            <w:tabs>
              <w:tab w:val="num" w:pos="360"/>
              <w:tab w:val="num" w:pos="720"/>
            </w:tabs>
            <w:ind w:left="720" w:hanging="720"/>
          </w:pPr>
        </w:pPrChange>
      </w:pPr>
      <w:r w:rsidRPr="00AA6BBB">
        <w:t>Sinkers</w:t>
      </w:r>
    </w:p>
    <w:p w14:paraId="3E7A6BBD" w14:textId="77777777" w:rsidR="00AA6BBB" w:rsidRPr="00AA6BBB" w:rsidRDefault="00AA6BBB">
      <w:pPr>
        <w:pStyle w:val="Lista"/>
        <w:numPr>
          <w:ilvl w:val="2"/>
          <w:numId w:val="32"/>
        </w:numPr>
        <w:pPrChange w:id="85" w:author="Seamus Doyle" w:date="2018-10-01T18:24:00Z">
          <w:pPr>
            <w:pStyle w:val="Lista"/>
            <w:numPr>
              <w:numId w:val="57"/>
            </w:numPr>
            <w:tabs>
              <w:tab w:val="clear" w:pos="1702"/>
              <w:tab w:val="num" w:pos="360"/>
              <w:tab w:val="num" w:pos="2160"/>
            </w:tabs>
            <w:ind w:left="2160" w:hanging="720"/>
          </w:pPr>
        </w:pPrChange>
      </w:pPr>
      <w:r w:rsidRPr="00AA6BBB">
        <w:t>Concrete sinkers</w:t>
      </w:r>
    </w:p>
    <w:p w14:paraId="7983F76A" w14:textId="77777777" w:rsidR="00AA6BBB" w:rsidRPr="00AA6BBB" w:rsidRDefault="00AA6BBB" w:rsidP="00C80E05">
      <w:pPr>
        <w:pStyle w:val="Lista"/>
      </w:pPr>
      <w:r w:rsidRPr="00AA6BBB">
        <w:t>Rock sinkers</w:t>
      </w:r>
    </w:p>
    <w:p w14:paraId="56B7A1D5" w14:textId="77777777" w:rsidR="00AA6BBB" w:rsidRPr="00AA6BBB" w:rsidRDefault="00AA6BBB" w:rsidP="00C80E05">
      <w:pPr>
        <w:pStyle w:val="Lista"/>
      </w:pPr>
      <w:r w:rsidRPr="00AA6BBB">
        <w:t>Cast iron sinkers</w:t>
      </w:r>
    </w:p>
    <w:p w14:paraId="5DC839D3" w14:textId="77777777" w:rsidR="00AA6BBB" w:rsidRPr="00AA6BBB" w:rsidRDefault="00AA6BBB" w:rsidP="00C80E05">
      <w:pPr>
        <w:pStyle w:val="Lista"/>
      </w:pPr>
      <w:r w:rsidRPr="00AA6BBB">
        <w:t>Fixed moorings</w:t>
      </w:r>
    </w:p>
    <w:p w14:paraId="655F3E80" w14:textId="77777777" w:rsidR="00AA6BBB" w:rsidRPr="00AA6BBB" w:rsidRDefault="00AA6BBB" w:rsidP="00C80E05">
      <w:pPr>
        <w:pStyle w:val="List1"/>
      </w:pPr>
      <w:r w:rsidRPr="00AA6BBB">
        <w:t>Anchors</w:t>
      </w:r>
    </w:p>
    <w:p w14:paraId="11ED8F17" w14:textId="77777777" w:rsidR="00AA6BBB" w:rsidRPr="00AA6BBB" w:rsidRDefault="00AA6BBB" w:rsidP="00EB0909">
      <w:pPr>
        <w:pStyle w:val="Heading3"/>
      </w:pPr>
      <w:bookmarkStart w:id="86" w:name="_Toc526181321"/>
      <w:r w:rsidRPr="00AA6BBB">
        <w:t>Lesson 4</w:t>
      </w:r>
      <w:r w:rsidRPr="00AA6BBB">
        <w:tab/>
        <w:t>Synthetic mooring lines</w:t>
      </w:r>
      <w:bookmarkEnd w:id="86"/>
    </w:p>
    <w:p w14:paraId="61972FFB" w14:textId="545B4EED" w:rsidR="00AA6BBB" w:rsidRPr="00AA6BBB" w:rsidRDefault="00AA6BBB">
      <w:pPr>
        <w:pStyle w:val="List1"/>
        <w:numPr>
          <w:ilvl w:val="0"/>
          <w:numId w:val="33"/>
        </w:numPr>
        <w:pPrChange w:id="87" w:author="Seamus Doyle" w:date="2018-10-01T18:24:00Z">
          <w:pPr>
            <w:pStyle w:val="List1"/>
            <w:numPr>
              <w:numId w:val="58"/>
            </w:numPr>
            <w:tabs>
              <w:tab w:val="num" w:pos="360"/>
              <w:tab w:val="num" w:pos="720"/>
            </w:tabs>
            <w:ind w:left="720" w:hanging="720"/>
          </w:pPr>
        </w:pPrChange>
      </w:pPr>
      <w:r w:rsidRPr="00AA6BBB">
        <w:t>Rope mooring lines</w:t>
      </w:r>
      <w:r w:rsidR="00EB0909">
        <w:t>.</w:t>
      </w:r>
    </w:p>
    <w:p w14:paraId="0018AD18" w14:textId="4DEFB2D0" w:rsidR="00AA6BBB" w:rsidRPr="00AA6BBB" w:rsidRDefault="00AA6BBB" w:rsidP="00EB0909">
      <w:pPr>
        <w:pStyle w:val="List1"/>
      </w:pPr>
      <w:r w:rsidRPr="00AA6BBB">
        <w:t>Elastic mooring lines</w:t>
      </w:r>
      <w:r w:rsidR="00EB0909">
        <w:t>.</w:t>
      </w:r>
    </w:p>
    <w:p w14:paraId="3832EE6B" w14:textId="599F5051" w:rsidR="00AA6BBB" w:rsidRPr="00AA6BBB" w:rsidRDefault="00AA6BBB" w:rsidP="0061642F">
      <w:pPr>
        <w:pStyle w:val="List1"/>
      </w:pPr>
      <w:r w:rsidRPr="00AA6BBB">
        <w:t>Term</w:t>
      </w:r>
    </w:p>
    <w:p w14:paraId="14F14A40" w14:textId="77777777" w:rsidR="00AA6BBB" w:rsidRDefault="00AA6BBB" w:rsidP="00EB0909">
      <w:pPr>
        <w:pStyle w:val="Heading1"/>
      </w:pPr>
      <w:bookmarkStart w:id="88" w:name="_Toc322529526"/>
      <w:bookmarkStart w:id="89" w:name="_Toc322529575"/>
      <w:bookmarkStart w:id="90" w:name="_Toc404197853"/>
      <w:bookmarkStart w:id="91" w:name="_Toc526181322"/>
      <w:r w:rsidRPr="00AA6BBB">
        <w:lastRenderedPageBreak/>
        <w:t xml:space="preserve">Module 3 – </w:t>
      </w:r>
      <w:bookmarkEnd w:id="88"/>
      <w:bookmarkEnd w:id="89"/>
      <w:r w:rsidRPr="00AA6BBB">
        <w:t>The Manufacture of Moorings</w:t>
      </w:r>
      <w:bookmarkEnd w:id="90"/>
      <w:bookmarkEnd w:id="91"/>
    </w:p>
    <w:p w14:paraId="73B5828D" w14:textId="77777777" w:rsidR="00192229" w:rsidRPr="00192229" w:rsidRDefault="00192229" w:rsidP="00192229">
      <w:pPr>
        <w:pStyle w:val="Heading1separatationline"/>
      </w:pPr>
    </w:p>
    <w:p w14:paraId="07BA48C1" w14:textId="77777777" w:rsidR="00AA6BBB" w:rsidRDefault="00AA6BBB" w:rsidP="00192229">
      <w:pPr>
        <w:pStyle w:val="Heading2"/>
      </w:pPr>
      <w:bookmarkStart w:id="92" w:name="_Toc526181323"/>
      <w:r w:rsidRPr="00AA6BBB">
        <w:t>Scope</w:t>
      </w:r>
      <w:bookmarkEnd w:id="92"/>
      <w:r w:rsidRPr="00AA6BBB">
        <w:t xml:space="preserve"> </w:t>
      </w:r>
    </w:p>
    <w:p w14:paraId="48F17F82" w14:textId="77777777" w:rsidR="00192229" w:rsidRPr="00192229" w:rsidRDefault="00192229" w:rsidP="00192229">
      <w:pPr>
        <w:pStyle w:val="Heading2separationline"/>
      </w:pPr>
    </w:p>
    <w:p w14:paraId="1085BCE1" w14:textId="77777777" w:rsidR="00AA6BBB" w:rsidRPr="00AA6BBB" w:rsidRDefault="00AA6BBB" w:rsidP="00AA6BBB">
      <w:pPr>
        <w:pStyle w:val="BodyText"/>
      </w:pPr>
      <w:r w:rsidRPr="00AA6BBB">
        <w:t>This module describes the materials used and industrial process involved in mooring manufacture.</w:t>
      </w:r>
    </w:p>
    <w:p w14:paraId="75ABB005" w14:textId="77777777" w:rsidR="00AA6BBB" w:rsidRDefault="00AA6BBB" w:rsidP="00192229">
      <w:pPr>
        <w:pStyle w:val="Heading2"/>
      </w:pPr>
      <w:bookmarkStart w:id="93" w:name="_Toc526181324"/>
      <w:r w:rsidRPr="00AA6BBB">
        <w:t>Learning Objective</w:t>
      </w:r>
      <w:bookmarkEnd w:id="93"/>
      <w:r w:rsidRPr="00AA6BBB">
        <w:t xml:space="preserve"> </w:t>
      </w:r>
    </w:p>
    <w:p w14:paraId="4B9BD020" w14:textId="77777777" w:rsidR="00192229" w:rsidRPr="00192229" w:rsidRDefault="00192229" w:rsidP="00192229">
      <w:pPr>
        <w:pStyle w:val="Heading2separationline"/>
      </w:pPr>
    </w:p>
    <w:p w14:paraId="568C9711" w14:textId="77777777" w:rsidR="00AA6BBB" w:rsidRPr="00AA6BBB" w:rsidRDefault="00AA6BBB" w:rsidP="00AA6BBB">
      <w:pPr>
        <w:pStyle w:val="BodyText"/>
      </w:pPr>
      <w:r w:rsidRPr="00AA6BBB">
        <w:t xml:space="preserve">To gain a </w:t>
      </w:r>
      <w:r w:rsidRPr="00AA6BBB">
        <w:rPr>
          <w:b/>
        </w:rPr>
        <w:t>basic</w:t>
      </w:r>
      <w:r w:rsidRPr="00AA6BBB">
        <w:t xml:space="preserve"> understanding of steel and the principles of manufacturing a steel mooring.</w:t>
      </w:r>
    </w:p>
    <w:p w14:paraId="6A8C4CB4" w14:textId="77777777" w:rsidR="00AA6BBB" w:rsidRDefault="00AA6BBB" w:rsidP="00192229">
      <w:pPr>
        <w:pStyle w:val="Heading2"/>
      </w:pPr>
      <w:bookmarkStart w:id="94" w:name="_Toc526181325"/>
      <w:r w:rsidRPr="00AA6BBB">
        <w:t>Syllabus</w:t>
      </w:r>
      <w:bookmarkEnd w:id="94"/>
    </w:p>
    <w:p w14:paraId="69A61B52" w14:textId="77777777" w:rsidR="00192229" w:rsidRPr="00192229" w:rsidRDefault="00192229" w:rsidP="00192229">
      <w:pPr>
        <w:pStyle w:val="Heading2separationline"/>
      </w:pPr>
    </w:p>
    <w:p w14:paraId="236773F4" w14:textId="77777777" w:rsidR="00AA6BBB" w:rsidRPr="00AA6BBB" w:rsidRDefault="00AA6BBB" w:rsidP="00192229">
      <w:pPr>
        <w:pStyle w:val="Heading3"/>
      </w:pPr>
      <w:bookmarkStart w:id="95" w:name="_Toc526181326"/>
      <w:r w:rsidRPr="00AA6BBB">
        <w:t>Lesson 1</w:t>
      </w:r>
      <w:r w:rsidRPr="00AA6BBB">
        <w:tab/>
        <w:t>The properties of steel</w:t>
      </w:r>
      <w:bookmarkEnd w:id="95"/>
    </w:p>
    <w:p w14:paraId="52D813F5" w14:textId="77777777" w:rsidR="00AA6BBB" w:rsidRPr="00AA6BBB" w:rsidRDefault="00AA6BBB">
      <w:pPr>
        <w:pStyle w:val="List1"/>
        <w:numPr>
          <w:ilvl w:val="0"/>
          <w:numId w:val="34"/>
        </w:numPr>
        <w:pPrChange w:id="96" w:author="Seamus Doyle" w:date="2018-10-01T18:24:00Z">
          <w:pPr>
            <w:pStyle w:val="List1"/>
            <w:numPr>
              <w:numId w:val="59"/>
            </w:numPr>
            <w:tabs>
              <w:tab w:val="num" w:pos="360"/>
              <w:tab w:val="num" w:pos="720"/>
            </w:tabs>
            <w:ind w:left="720" w:hanging="720"/>
          </w:pPr>
        </w:pPrChange>
      </w:pPr>
      <w:r w:rsidRPr="00AA6BBB">
        <w:t>Material</w:t>
      </w:r>
    </w:p>
    <w:p w14:paraId="4682804F" w14:textId="70BB48C7" w:rsidR="00AA6BBB" w:rsidRPr="00AA6BBB" w:rsidRDefault="00AA6BBB">
      <w:pPr>
        <w:pStyle w:val="Lista"/>
        <w:numPr>
          <w:ilvl w:val="2"/>
          <w:numId w:val="35"/>
        </w:numPr>
        <w:pPrChange w:id="97" w:author="Seamus Doyle" w:date="2018-10-01T18:24:00Z">
          <w:pPr>
            <w:pStyle w:val="Lista"/>
            <w:numPr>
              <w:numId w:val="60"/>
            </w:numPr>
            <w:tabs>
              <w:tab w:val="clear" w:pos="1702"/>
              <w:tab w:val="num" w:pos="360"/>
              <w:tab w:val="num" w:pos="2160"/>
            </w:tabs>
            <w:ind w:left="2160" w:hanging="720"/>
          </w:pPr>
        </w:pPrChange>
      </w:pPr>
      <w:r w:rsidRPr="00AA6BBB">
        <w:t>Composition</w:t>
      </w:r>
      <w:r w:rsidR="00192229">
        <w:t>.</w:t>
      </w:r>
    </w:p>
    <w:p w14:paraId="17813C88" w14:textId="5BE3FF24" w:rsidR="00AA6BBB" w:rsidRPr="00AA6BBB" w:rsidRDefault="00AA6BBB" w:rsidP="00192229">
      <w:pPr>
        <w:pStyle w:val="Lista"/>
      </w:pPr>
      <w:r w:rsidRPr="00AA6BBB">
        <w:t>Chemical properties</w:t>
      </w:r>
      <w:r w:rsidR="00192229">
        <w:t>.</w:t>
      </w:r>
    </w:p>
    <w:p w14:paraId="53FBDB1D" w14:textId="54BFE3DD" w:rsidR="00AA6BBB" w:rsidRPr="00AA6BBB" w:rsidRDefault="00AA6BBB" w:rsidP="00192229">
      <w:pPr>
        <w:pStyle w:val="Lista"/>
      </w:pPr>
      <w:r w:rsidRPr="00AA6BBB">
        <w:t>Mechanical properties</w:t>
      </w:r>
      <w:r w:rsidR="00192229">
        <w:t>.</w:t>
      </w:r>
    </w:p>
    <w:p w14:paraId="0011B9BC" w14:textId="609582AE" w:rsidR="00AA6BBB" w:rsidRPr="00AA6BBB" w:rsidRDefault="00AA6BBB" w:rsidP="00192229">
      <w:pPr>
        <w:pStyle w:val="Lista"/>
      </w:pPr>
      <w:r w:rsidRPr="00AA6BBB">
        <w:t>Heat treatments</w:t>
      </w:r>
      <w:r w:rsidR="00192229">
        <w:t>.</w:t>
      </w:r>
    </w:p>
    <w:p w14:paraId="430F1EBD" w14:textId="62C32E8A" w:rsidR="00AA6BBB" w:rsidRPr="00AA6BBB" w:rsidRDefault="00AA6BBB" w:rsidP="00192229">
      <w:pPr>
        <w:pStyle w:val="Lista"/>
      </w:pPr>
      <w:r w:rsidRPr="00AA6BBB">
        <w:t>Coating</w:t>
      </w:r>
      <w:r w:rsidR="00192229">
        <w:t>.</w:t>
      </w:r>
    </w:p>
    <w:p w14:paraId="361B1067" w14:textId="74DD6276" w:rsidR="00AA6BBB" w:rsidRPr="00AA6BBB" w:rsidRDefault="00AA6BBB" w:rsidP="00192229">
      <w:pPr>
        <w:pStyle w:val="Lista"/>
      </w:pPr>
      <w:r w:rsidRPr="00AA6BBB">
        <w:t>Cost</w:t>
      </w:r>
      <w:r w:rsidR="00192229">
        <w:t>.</w:t>
      </w:r>
    </w:p>
    <w:p w14:paraId="47511B6E" w14:textId="6C172C25" w:rsidR="00AA6BBB" w:rsidRPr="00AA6BBB" w:rsidRDefault="00AA6BBB" w:rsidP="00192229">
      <w:pPr>
        <w:pStyle w:val="List1"/>
      </w:pPr>
      <w:r w:rsidRPr="00AA6BBB">
        <w:t>Manufacturing</w:t>
      </w:r>
      <w:r w:rsidR="00192229">
        <w:t>.</w:t>
      </w:r>
    </w:p>
    <w:p w14:paraId="0D9626E7" w14:textId="50057B34" w:rsidR="00AA6BBB" w:rsidRPr="00AA6BBB" w:rsidRDefault="00AA6BBB">
      <w:pPr>
        <w:pStyle w:val="Lista"/>
        <w:numPr>
          <w:ilvl w:val="2"/>
          <w:numId w:val="36"/>
        </w:numPr>
        <w:pPrChange w:id="98" w:author="Seamus Doyle" w:date="2018-10-01T18:24:00Z">
          <w:pPr>
            <w:pStyle w:val="Lista"/>
            <w:numPr>
              <w:numId w:val="61"/>
            </w:numPr>
            <w:tabs>
              <w:tab w:val="clear" w:pos="1702"/>
              <w:tab w:val="num" w:pos="360"/>
              <w:tab w:val="num" w:pos="2160"/>
            </w:tabs>
            <w:ind w:left="2160" w:hanging="720"/>
          </w:pPr>
        </w:pPrChange>
      </w:pPr>
      <w:r w:rsidRPr="00AA6BBB">
        <w:t>Forming</w:t>
      </w:r>
      <w:r w:rsidR="00192229">
        <w:t>;</w:t>
      </w:r>
    </w:p>
    <w:p w14:paraId="545F1A86" w14:textId="7D546C27" w:rsidR="00AA6BBB" w:rsidRPr="00AA6BBB" w:rsidRDefault="00AA6BBB">
      <w:pPr>
        <w:pStyle w:val="Lista"/>
        <w:numPr>
          <w:ilvl w:val="2"/>
          <w:numId w:val="36"/>
        </w:numPr>
        <w:pPrChange w:id="99" w:author="Seamus Doyle" w:date="2018-10-01T18:24:00Z">
          <w:pPr>
            <w:pStyle w:val="Lista"/>
            <w:numPr>
              <w:numId w:val="61"/>
            </w:numPr>
            <w:tabs>
              <w:tab w:val="clear" w:pos="1702"/>
              <w:tab w:val="num" w:pos="360"/>
              <w:tab w:val="num" w:pos="2160"/>
            </w:tabs>
            <w:ind w:left="2160" w:hanging="720"/>
          </w:pPr>
        </w:pPrChange>
      </w:pPr>
      <w:r w:rsidRPr="00AA6BBB">
        <w:t>Machining</w:t>
      </w:r>
      <w:r w:rsidR="00192229">
        <w:t>;</w:t>
      </w:r>
    </w:p>
    <w:p w14:paraId="5F895FC5" w14:textId="2AC61472" w:rsidR="00AA6BBB" w:rsidRPr="00AA6BBB" w:rsidRDefault="00AA6BBB">
      <w:pPr>
        <w:pStyle w:val="Lista"/>
        <w:numPr>
          <w:ilvl w:val="2"/>
          <w:numId w:val="36"/>
        </w:numPr>
        <w:pPrChange w:id="100" w:author="Seamus Doyle" w:date="2018-10-01T18:24:00Z">
          <w:pPr>
            <w:pStyle w:val="Lista"/>
            <w:numPr>
              <w:numId w:val="61"/>
            </w:numPr>
            <w:tabs>
              <w:tab w:val="clear" w:pos="1702"/>
              <w:tab w:val="num" w:pos="360"/>
              <w:tab w:val="num" w:pos="2160"/>
            </w:tabs>
            <w:ind w:left="2160" w:hanging="720"/>
          </w:pPr>
        </w:pPrChange>
      </w:pPr>
      <w:r w:rsidRPr="00AA6BBB">
        <w:t>Welding</w:t>
      </w:r>
      <w:r w:rsidR="00192229">
        <w:t>;</w:t>
      </w:r>
    </w:p>
    <w:p w14:paraId="342BE148" w14:textId="0C0B320F" w:rsidR="00AA6BBB" w:rsidRPr="00AA6BBB" w:rsidRDefault="00AA6BBB">
      <w:pPr>
        <w:pStyle w:val="Lista"/>
        <w:numPr>
          <w:ilvl w:val="2"/>
          <w:numId w:val="36"/>
        </w:numPr>
        <w:pPrChange w:id="101" w:author="Seamus Doyle" w:date="2018-10-01T18:24:00Z">
          <w:pPr>
            <w:pStyle w:val="Lista"/>
            <w:numPr>
              <w:numId w:val="61"/>
            </w:numPr>
            <w:tabs>
              <w:tab w:val="clear" w:pos="1702"/>
              <w:tab w:val="num" w:pos="360"/>
              <w:tab w:val="num" w:pos="2160"/>
            </w:tabs>
            <w:ind w:left="2160" w:hanging="720"/>
          </w:pPr>
        </w:pPrChange>
      </w:pPr>
      <w:r w:rsidRPr="00AA6BBB">
        <w:t>Quality assurance / component testing and certification</w:t>
      </w:r>
      <w:r w:rsidR="00192229">
        <w:t>.</w:t>
      </w:r>
    </w:p>
    <w:p w14:paraId="126E6365" w14:textId="77777777" w:rsidR="00AA6BBB" w:rsidRPr="00AA6BBB" w:rsidRDefault="00AA6BBB" w:rsidP="00192229">
      <w:pPr>
        <w:pStyle w:val="Heading3"/>
      </w:pPr>
      <w:bookmarkStart w:id="102" w:name="_Toc526181327"/>
      <w:r w:rsidRPr="00AA6BBB">
        <w:t>Lesson 2</w:t>
      </w:r>
      <w:r w:rsidRPr="00AA6BBB">
        <w:tab/>
        <w:t>Synthetic materials</w:t>
      </w:r>
      <w:bookmarkEnd w:id="102"/>
    </w:p>
    <w:p w14:paraId="2FE7E42C" w14:textId="77777777" w:rsidR="00AA6BBB" w:rsidRPr="00AA6BBB" w:rsidRDefault="00AA6BBB">
      <w:pPr>
        <w:pStyle w:val="List1"/>
        <w:numPr>
          <w:ilvl w:val="0"/>
          <w:numId w:val="37"/>
        </w:numPr>
        <w:pPrChange w:id="103" w:author="Seamus Doyle" w:date="2018-10-01T18:24:00Z">
          <w:pPr>
            <w:pStyle w:val="List1"/>
            <w:numPr>
              <w:numId w:val="62"/>
            </w:numPr>
            <w:tabs>
              <w:tab w:val="num" w:pos="360"/>
              <w:tab w:val="num" w:pos="720"/>
            </w:tabs>
            <w:ind w:left="720" w:hanging="720"/>
          </w:pPr>
        </w:pPrChange>
      </w:pPr>
      <w:r w:rsidRPr="00AA6BBB">
        <w:t>Material</w:t>
      </w:r>
    </w:p>
    <w:p w14:paraId="6E293496" w14:textId="713F6E55" w:rsidR="00AA6BBB" w:rsidRPr="00AA6BBB" w:rsidRDefault="00AA6BBB">
      <w:pPr>
        <w:pStyle w:val="Lista"/>
        <w:numPr>
          <w:ilvl w:val="2"/>
          <w:numId w:val="38"/>
        </w:numPr>
        <w:pPrChange w:id="104" w:author="Seamus Doyle" w:date="2018-10-01T18:24:00Z">
          <w:pPr>
            <w:pStyle w:val="Lista"/>
            <w:numPr>
              <w:numId w:val="63"/>
            </w:numPr>
            <w:tabs>
              <w:tab w:val="clear" w:pos="1702"/>
              <w:tab w:val="num" w:pos="360"/>
              <w:tab w:val="num" w:pos="2160"/>
            </w:tabs>
            <w:ind w:left="2160" w:hanging="720"/>
          </w:pPr>
        </w:pPrChange>
      </w:pPr>
      <w:r w:rsidRPr="00AA6BBB">
        <w:t>Composition</w:t>
      </w:r>
      <w:r w:rsidR="00192229">
        <w:t>.</w:t>
      </w:r>
    </w:p>
    <w:p w14:paraId="3DD35F12" w14:textId="2978A36C" w:rsidR="00AA6BBB" w:rsidRPr="00AA6BBB" w:rsidRDefault="00AA6BBB" w:rsidP="00192229">
      <w:pPr>
        <w:pStyle w:val="Lista"/>
      </w:pPr>
      <w:r w:rsidRPr="00AA6BBB">
        <w:t>Mechanical properties</w:t>
      </w:r>
      <w:r w:rsidR="00192229">
        <w:t>.</w:t>
      </w:r>
    </w:p>
    <w:p w14:paraId="70F303B0" w14:textId="1422397C" w:rsidR="00AA6BBB" w:rsidRPr="00AA6BBB" w:rsidRDefault="00AA6BBB" w:rsidP="00192229">
      <w:pPr>
        <w:pStyle w:val="Lista"/>
      </w:pPr>
      <w:r w:rsidRPr="00AA6BBB">
        <w:t>Cost</w:t>
      </w:r>
      <w:r w:rsidR="00192229">
        <w:t>.</w:t>
      </w:r>
    </w:p>
    <w:p w14:paraId="35E16216" w14:textId="0003F5F6" w:rsidR="00AA6BBB" w:rsidRPr="00AA6BBB" w:rsidRDefault="00AA6BBB" w:rsidP="00192229">
      <w:pPr>
        <w:pStyle w:val="List1"/>
      </w:pPr>
      <w:r w:rsidRPr="00AA6BBB">
        <w:t>Manufacturing synthetic lines</w:t>
      </w:r>
      <w:r w:rsidR="00192229">
        <w:t>.</w:t>
      </w:r>
    </w:p>
    <w:p w14:paraId="2568309B" w14:textId="77777777" w:rsidR="00AA6BBB" w:rsidRDefault="00AA6BBB" w:rsidP="00EA0E28">
      <w:pPr>
        <w:pStyle w:val="Heading1"/>
      </w:pPr>
      <w:bookmarkStart w:id="105" w:name="_Toc404197854"/>
      <w:bookmarkStart w:id="106" w:name="_Toc526181328"/>
      <w:bookmarkStart w:id="107" w:name="_Toc322529528"/>
      <w:bookmarkStart w:id="108" w:name="_Toc322529577"/>
      <w:bookmarkStart w:id="109" w:name="_Toc196817968"/>
      <w:r w:rsidRPr="00AA6BBB">
        <w:t>Module 4 – Servicing Ashore</w:t>
      </w:r>
      <w:bookmarkEnd w:id="105"/>
      <w:bookmarkEnd w:id="106"/>
    </w:p>
    <w:p w14:paraId="1B4B9780" w14:textId="77777777" w:rsidR="00EA0E28" w:rsidRPr="00EA0E28" w:rsidRDefault="00EA0E28" w:rsidP="00EA0E28">
      <w:pPr>
        <w:pStyle w:val="Heading1separatationline"/>
      </w:pPr>
    </w:p>
    <w:p w14:paraId="291D7A1C" w14:textId="77777777" w:rsidR="00AA6BBB" w:rsidRDefault="00AA6BBB" w:rsidP="00EA0E28">
      <w:pPr>
        <w:pStyle w:val="Heading2"/>
      </w:pPr>
      <w:bookmarkStart w:id="110" w:name="_Toc526181329"/>
      <w:r w:rsidRPr="00AA6BBB">
        <w:t>Scope</w:t>
      </w:r>
      <w:bookmarkEnd w:id="110"/>
      <w:r w:rsidRPr="00AA6BBB">
        <w:t xml:space="preserve"> </w:t>
      </w:r>
    </w:p>
    <w:p w14:paraId="563CC87D" w14:textId="77777777" w:rsidR="00EA0E28" w:rsidRPr="00EA0E28" w:rsidRDefault="00EA0E28" w:rsidP="00EA0E28">
      <w:pPr>
        <w:pStyle w:val="Heading2separationline"/>
      </w:pPr>
    </w:p>
    <w:p w14:paraId="6AE248CE" w14:textId="77777777" w:rsidR="00AA6BBB" w:rsidRPr="00AA6BBB" w:rsidRDefault="00AA6BBB" w:rsidP="00AA6BBB">
      <w:pPr>
        <w:pStyle w:val="BodyText"/>
      </w:pPr>
      <w:r w:rsidRPr="00AA6BBB">
        <w:t>This module describes the reception, welding, storage or disposal of moorings.</w:t>
      </w:r>
    </w:p>
    <w:p w14:paraId="060FEF5D" w14:textId="77777777" w:rsidR="00AA6BBB" w:rsidRDefault="00AA6BBB" w:rsidP="00EA0E28">
      <w:pPr>
        <w:pStyle w:val="Heading2"/>
      </w:pPr>
      <w:bookmarkStart w:id="111" w:name="_Toc526181330"/>
      <w:r w:rsidRPr="00AA6BBB">
        <w:t>Learning Objective</w:t>
      </w:r>
      <w:bookmarkEnd w:id="111"/>
      <w:r w:rsidRPr="00AA6BBB">
        <w:t xml:space="preserve"> </w:t>
      </w:r>
    </w:p>
    <w:p w14:paraId="0B0DFDB9" w14:textId="77777777" w:rsidR="00EA0E28" w:rsidRPr="00EA0E28" w:rsidRDefault="00EA0E28" w:rsidP="00EA0E28">
      <w:pPr>
        <w:pStyle w:val="Heading2separationline"/>
      </w:pPr>
    </w:p>
    <w:p w14:paraId="2C5E8540" w14:textId="77777777" w:rsidR="00AA6BBB" w:rsidRPr="00AA6BBB" w:rsidRDefault="00AA6BBB" w:rsidP="00AA6BBB">
      <w:pPr>
        <w:pStyle w:val="BodyText"/>
      </w:pPr>
      <w:r w:rsidRPr="00AA6BBB">
        <w:t xml:space="preserve">To gain a </w:t>
      </w:r>
      <w:r w:rsidRPr="00AA6BBB">
        <w:rPr>
          <w:b/>
        </w:rPr>
        <w:t>satisfactory</w:t>
      </w:r>
      <w:r w:rsidRPr="00AA6BBB">
        <w:t xml:space="preserve"> understanding of how to service moorings on shore and a </w:t>
      </w:r>
      <w:r w:rsidRPr="00AA6BBB">
        <w:rPr>
          <w:b/>
        </w:rPr>
        <w:t xml:space="preserve">good </w:t>
      </w:r>
      <w:r w:rsidRPr="00AA6BBB">
        <w:t>understanding of health and safety issues.</w:t>
      </w:r>
    </w:p>
    <w:p w14:paraId="412AA026" w14:textId="77777777" w:rsidR="00AA6BBB" w:rsidRDefault="00AA6BBB" w:rsidP="00EA0E28">
      <w:pPr>
        <w:pStyle w:val="Heading2"/>
      </w:pPr>
      <w:bookmarkStart w:id="112" w:name="_Toc526181331"/>
      <w:r w:rsidRPr="00AA6BBB">
        <w:t>Syllabus</w:t>
      </w:r>
      <w:bookmarkEnd w:id="112"/>
    </w:p>
    <w:p w14:paraId="32CB5263" w14:textId="77777777" w:rsidR="00EA0E28" w:rsidRPr="00EA0E28" w:rsidRDefault="00EA0E28" w:rsidP="00EA0E28">
      <w:pPr>
        <w:pStyle w:val="Heading2separationline"/>
      </w:pPr>
    </w:p>
    <w:p w14:paraId="1B4E989D" w14:textId="77777777" w:rsidR="00AA6BBB" w:rsidRPr="00AA6BBB" w:rsidRDefault="00AA6BBB" w:rsidP="00EA0E28">
      <w:pPr>
        <w:pStyle w:val="Heading3"/>
      </w:pPr>
      <w:bookmarkStart w:id="113" w:name="_Toc526181332"/>
      <w:r w:rsidRPr="00AA6BBB">
        <w:lastRenderedPageBreak/>
        <w:t>Lesson 1</w:t>
      </w:r>
      <w:r w:rsidRPr="00AA6BBB">
        <w:tab/>
        <w:t>Handling of moorings</w:t>
      </w:r>
      <w:bookmarkEnd w:id="113"/>
    </w:p>
    <w:p w14:paraId="31418B77" w14:textId="35BFF6F2" w:rsidR="00AA6BBB" w:rsidRPr="00AA6BBB" w:rsidRDefault="00AA6BBB">
      <w:pPr>
        <w:pStyle w:val="List1"/>
        <w:numPr>
          <w:ilvl w:val="0"/>
          <w:numId w:val="39"/>
        </w:numPr>
        <w:pPrChange w:id="114" w:author="Seamus Doyle" w:date="2018-10-01T18:24:00Z">
          <w:pPr>
            <w:pStyle w:val="List1"/>
            <w:numPr>
              <w:numId w:val="64"/>
            </w:numPr>
            <w:tabs>
              <w:tab w:val="num" w:pos="360"/>
              <w:tab w:val="num" w:pos="720"/>
            </w:tabs>
            <w:ind w:left="720" w:hanging="720"/>
          </w:pPr>
        </w:pPrChange>
      </w:pPr>
      <w:r w:rsidRPr="00AA6BBB">
        <w:t>Reception and inspection</w:t>
      </w:r>
      <w:r w:rsidR="00EA0E28">
        <w:t>.</w:t>
      </w:r>
    </w:p>
    <w:p w14:paraId="3A901232" w14:textId="20718559" w:rsidR="00AA6BBB" w:rsidRPr="00AA6BBB" w:rsidRDefault="00AA6BBB" w:rsidP="00EA0E28">
      <w:pPr>
        <w:pStyle w:val="List1"/>
      </w:pPr>
      <w:r w:rsidRPr="00AA6BBB">
        <w:t>Storage</w:t>
      </w:r>
      <w:r w:rsidR="00EA0E28">
        <w:t>.</w:t>
      </w:r>
    </w:p>
    <w:p w14:paraId="4416EA52" w14:textId="3E155C3B" w:rsidR="00AA6BBB" w:rsidRPr="00AA6BBB" w:rsidRDefault="00AA6BBB" w:rsidP="00EA0E28">
      <w:pPr>
        <w:pStyle w:val="List1"/>
      </w:pPr>
      <w:r w:rsidRPr="00AA6BBB">
        <w:t>Handling and stevedoring</w:t>
      </w:r>
      <w:r w:rsidR="00EA0E28">
        <w:t>.</w:t>
      </w:r>
    </w:p>
    <w:p w14:paraId="3E2823AE" w14:textId="5480266A" w:rsidR="00AA6BBB" w:rsidRPr="00AA6BBB" w:rsidRDefault="00AA6BBB" w:rsidP="00EA0E28">
      <w:pPr>
        <w:pStyle w:val="List1"/>
      </w:pPr>
      <w:r w:rsidRPr="00AA6BBB">
        <w:t>Disposal</w:t>
      </w:r>
      <w:r w:rsidR="00EA0E28">
        <w:t>.</w:t>
      </w:r>
    </w:p>
    <w:p w14:paraId="24EDA686" w14:textId="77777777" w:rsidR="00AA6BBB" w:rsidRPr="00AA6BBB" w:rsidRDefault="00AA6BBB" w:rsidP="00AA6BBB">
      <w:pPr>
        <w:pStyle w:val="BodyText"/>
      </w:pPr>
    </w:p>
    <w:p w14:paraId="4C1A3420" w14:textId="77777777" w:rsidR="00AA6BBB" w:rsidRPr="00AA6BBB" w:rsidRDefault="00AA6BBB" w:rsidP="00EA0E28">
      <w:pPr>
        <w:pStyle w:val="Heading3"/>
      </w:pPr>
      <w:bookmarkStart w:id="115" w:name="_Toc526181333"/>
      <w:r w:rsidRPr="00AA6BBB">
        <w:t>Lesson 2</w:t>
      </w:r>
      <w:r w:rsidRPr="00AA6BBB">
        <w:tab/>
        <w:t>Operations</w:t>
      </w:r>
      <w:bookmarkEnd w:id="115"/>
      <w:r w:rsidRPr="00AA6BBB">
        <w:t xml:space="preserve"> </w:t>
      </w:r>
    </w:p>
    <w:p w14:paraId="244E9A7A" w14:textId="6C60F302" w:rsidR="00AA6BBB" w:rsidRPr="00AA6BBB" w:rsidRDefault="00AA6BBB">
      <w:pPr>
        <w:pStyle w:val="List1"/>
        <w:numPr>
          <w:ilvl w:val="0"/>
          <w:numId w:val="40"/>
        </w:numPr>
        <w:pPrChange w:id="116" w:author="Seamus Doyle" w:date="2018-10-01T18:24:00Z">
          <w:pPr>
            <w:pStyle w:val="List1"/>
            <w:numPr>
              <w:numId w:val="65"/>
            </w:numPr>
            <w:tabs>
              <w:tab w:val="num" w:pos="360"/>
              <w:tab w:val="num" w:pos="720"/>
            </w:tabs>
            <w:ind w:left="720" w:hanging="720"/>
          </w:pPr>
        </w:pPrChange>
      </w:pPr>
      <w:r w:rsidRPr="00AA6BBB">
        <w:t>Cutting</w:t>
      </w:r>
      <w:r w:rsidR="00EA0E28">
        <w:t>.</w:t>
      </w:r>
    </w:p>
    <w:p w14:paraId="7688EE8B" w14:textId="5E5775CE" w:rsidR="00AA6BBB" w:rsidRPr="00AA6BBB" w:rsidRDefault="00AA6BBB" w:rsidP="00EA0E28">
      <w:pPr>
        <w:pStyle w:val="List1"/>
      </w:pPr>
      <w:r w:rsidRPr="00AA6BBB">
        <w:t>Splicing</w:t>
      </w:r>
      <w:r w:rsidR="00EA0E28">
        <w:t>.</w:t>
      </w:r>
    </w:p>
    <w:p w14:paraId="7E343B7C" w14:textId="5C4F5732" w:rsidR="00AA6BBB" w:rsidRPr="00AA6BBB" w:rsidRDefault="00AA6BBB" w:rsidP="00EA0E28">
      <w:pPr>
        <w:pStyle w:val="List1"/>
      </w:pPr>
      <w:r w:rsidRPr="00AA6BBB">
        <w:t>Manufacture of sinkers</w:t>
      </w:r>
      <w:r w:rsidR="00EA0E28">
        <w:t>.</w:t>
      </w:r>
    </w:p>
    <w:p w14:paraId="34DB00F4" w14:textId="77777777" w:rsidR="00AA6BBB" w:rsidRPr="00AA6BBB" w:rsidRDefault="00AA6BBB" w:rsidP="00EA0E28">
      <w:pPr>
        <w:pStyle w:val="Heading3"/>
      </w:pPr>
      <w:bookmarkStart w:id="117" w:name="_Toc526181334"/>
      <w:r w:rsidRPr="00AA6BBB">
        <w:t>Lesson 3</w:t>
      </w:r>
      <w:r w:rsidRPr="00AA6BBB">
        <w:tab/>
        <w:t>Health and Safety</w:t>
      </w:r>
      <w:bookmarkEnd w:id="117"/>
    </w:p>
    <w:p w14:paraId="50C062B0" w14:textId="7F3CF6A2" w:rsidR="00AA6BBB" w:rsidRPr="00AA6BBB" w:rsidRDefault="00AA6BBB">
      <w:pPr>
        <w:pStyle w:val="List1"/>
        <w:numPr>
          <w:ilvl w:val="0"/>
          <w:numId w:val="41"/>
        </w:numPr>
        <w:pPrChange w:id="118" w:author="Seamus Doyle" w:date="2018-10-01T18:24:00Z">
          <w:pPr>
            <w:pStyle w:val="List1"/>
            <w:numPr>
              <w:numId w:val="66"/>
            </w:numPr>
            <w:tabs>
              <w:tab w:val="num" w:pos="360"/>
              <w:tab w:val="num" w:pos="720"/>
            </w:tabs>
            <w:ind w:left="720" w:hanging="720"/>
          </w:pPr>
        </w:pPrChange>
      </w:pPr>
      <w:r w:rsidRPr="00AA6BBB">
        <w:t>Potential hazards</w:t>
      </w:r>
      <w:ins w:id="119" w:author="Adam Hay" w:date="2018-10-17T22:55:00Z">
        <w:r w:rsidR="005F4D7E">
          <w:t>.</w:t>
        </w:r>
      </w:ins>
    </w:p>
    <w:p w14:paraId="7F96CFCD" w14:textId="5A9E0FE3" w:rsidR="00AA6BBB" w:rsidRPr="00AA6BBB" w:rsidRDefault="00AA6BBB" w:rsidP="00EA0E28">
      <w:pPr>
        <w:pStyle w:val="List1"/>
      </w:pPr>
      <w:r w:rsidRPr="00AA6BBB">
        <w:t>Personal protection</w:t>
      </w:r>
      <w:ins w:id="120" w:author="Adam Hay" w:date="2018-10-17T22:55:00Z">
        <w:r w:rsidR="005F4D7E">
          <w:t>.</w:t>
        </w:r>
      </w:ins>
    </w:p>
    <w:p w14:paraId="57AEF1D1" w14:textId="77777777" w:rsidR="00AA6BBB" w:rsidRPr="00AA6BBB" w:rsidRDefault="00AA6BBB" w:rsidP="00EA0E28">
      <w:pPr>
        <w:pStyle w:val="List1"/>
      </w:pPr>
      <w:r w:rsidRPr="00AA6BBB">
        <w:t>Safe handling procedures</w:t>
      </w:r>
    </w:p>
    <w:p w14:paraId="5BCE1B9C" w14:textId="77777777" w:rsidR="00AA6BBB" w:rsidRDefault="00AA6BBB" w:rsidP="0029058E">
      <w:pPr>
        <w:pStyle w:val="Heading1"/>
      </w:pPr>
      <w:bookmarkStart w:id="121" w:name="_Toc404197855"/>
      <w:bookmarkStart w:id="122" w:name="_Toc526181335"/>
      <w:r w:rsidRPr="00AA6BBB">
        <w:t>Module 5 – Servicing afloat</w:t>
      </w:r>
      <w:bookmarkEnd w:id="121"/>
      <w:bookmarkEnd w:id="122"/>
    </w:p>
    <w:p w14:paraId="6184B7F8" w14:textId="77777777" w:rsidR="0029058E" w:rsidRPr="0029058E" w:rsidRDefault="0029058E" w:rsidP="0029058E">
      <w:pPr>
        <w:pStyle w:val="Heading1separatationline"/>
      </w:pPr>
    </w:p>
    <w:p w14:paraId="0D061880" w14:textId="77777777" w:rsidR="00AA6BBB" w:rsidRDefault="00AA6BBB" w:rsidP="0029058E">
      <w:pPr>
        <w:pStyle w:val="Heading2"/>
      </w:pPr>
      <w:bookmarkStart w:id="123" w:name="_Toc526181336"/>
      <w:r w:rsidRPr="00AA6BBB">
        <w:t>Scope</w:t>
      </w:r>
      <w:bookmarkEnd w:id="123"/>
      <w:r w:rsidRPr="00AA6BBB">
        <w:t xml:space="preserve"> </w:t>
      </w:r>
    </w:p>
    <w:p w14:paraId="43F17D41" w14:textId="77777777" w:rsidR="0029058E" w:rsidRPr="0029058E" w:rsidRDefault="0029058E" w:rsidP="0029058E">
      <w:pPr>
        <w:pStyle w:val="Heading2separationline"/>
      </w:pPr>
    </w:p>
    <w:p w14:paraId="3DE69E66" w14:textId="77777777" w:rsidR="00AA6BBB" w:rsidRPr="00AA6BBB" w:rsidRDefault="00AA6BBB" w:rsidP="00AA6BBB">
      <w:pPr>
        <w:pStyle w:val="BodyText"/>
      </w:pPr>
      <w:r w:rsidRPr="00AA6BBB">
        <w:t>This module describes the servicing procedure for moorings; the performance of an inspection including the measurement of wear and/or corrosion; troubleshooting, best practices and maintenance records.</w:t>
      </w:r>
    </w:p>
    <w:p w14:paraId="535775DC" w14:textId="77777777" w:rsidR="00AA6BBB" w:rsidRDefault="00AA6BBB" w:rsidP="0029058E">
      <w:pPr>
        <w:pStyle w:val="Heading2"/>
      </w:pPr>
      <w:bookmarkStart w:id="124" w:name="_Toc526181337"/>
      <w:r w:rsidRPr="00AA6BBB">
        <w:t>Learning Objective</w:t>
      </w:r>
      <w:bookmarkEnd w:id="124"/>
      <w:r w:rsidRPr="00AA6BBB">
        <w:t xml:space="preserve"> </w:t>
      </w:r>
    </w:p>
    <w:p w14:paraId="225EFB49" w14:textId="77777777" w:rsidR="0029058E" w:rsidRPr="0029058E" w:rsidRDefault="0029058E" w:rsidP="0029058E">
      <w:pPr>
        <w:pStyle w:val="Heading2separationline"/>
      </w:pPr>
    </w:p>
    <w:p w14:paraId="5D516BB6" w14:textId="77777777" w:rsidR="00AA6BBB" w:rsidRPr="00AA6BBB" w:rsidRDefault="00AA6BBB" w:rsidP="00AA6BBB">
      <w:pPr>
        <w:pStyle w:val="BodyText"/>
      </w:pPr>
      <w:r w:rsidRPr="00AA6BBB">
        <w:t xml:space="preserve">To gain a </w:t>
      </w:r>
      <w:r w:rsidRPr="00AA6BBB">
        <w:rPr>
          <w:b/>
        </w:rPr>
        <w:t>satisfactory</w:t>
      </w:r>
      <w:r w:rsidRPr="00AA6BBB">
        <w:t xml:space="preserve"> understanding of how to service moorings afloat and a </w:t>
      </w:r>
      <w:r w:rsidRPr="00AA6BBB">
        <w:rPr>
          <w:b/>
        </w:rPr>
        <w:t xml:space="preserve">good </w:t>
      </w:r>
      <w:r w:rsidRPr="00AA6BBB">
        <w:t>understanding of health and safety issues.</w:t>
      </w:r>
    </w:p>
    <w:p w14:paraId="24DD3C92" w14:textId="77777777" w:rsidR="00AA6BBB" w:rsidRDefault="00AA6BBB" w:rsidP="0029058E">
      <w:pPr>
        <w:pStyle w:val="Heading2"/>
      </w:pPr>
      <w:bookmarkStart w:id="125" w:name="_Toc526181338"/>
      <w:r w:rsidRPr="00AA6BBB">
        <w:t>Syllabus</w:t>
      </w:r>
      <w:bookmarkEnd w:id="125"/>
    </w:p>
    <w:p w14:paraId="30DAE834" w14:textId="77777777" w:rsidR="0029058E" w:rsidRPr="0029058E" w:rsidRDefault="0029058E" w:rsidP="0029058E">
      <w:pPr>
        <w:pStyle w:val="Heading2separationline"/>
      </w:pPr>
    </w:p>
    <w:p w14:paraId="566984EE" w14:textId="77777777" w:rsidR="00AA6BBB" w:rsidRPr="00AA6BBB" w:rsidRDefault="00AA6BBB" w:rsidP="0029058E">
      <w:pPr>
        <w:pStyle w:val="Heading3"/>
      </w:pPr>
      <w:bookmarkStart w:id="126" w:name="_Toc526181339"/>
      <w:r w:rsidRPr="00AA6BBB">
        <w:t>Lesson 1</w:t>
      </w:r>
      <w:r w:rsidRPr="00AA6BBB">
        <w:tab/>
        <w:t>Wear and corrosion</w:t>
      </w:r>
      <w:bookmarkEnd w:id="126"/>
    </w:p>
    <w:p w14:paraId="291D7AC6" w14:textId="6E45CDB1" w:rsidR="00AA6BBB" w:rsidRPr="00AA6BBB" w:rsidRDefault="00AA6BBB">
      <w:pPr>
        <w:pStyle w:val="List1"/>
        <w:numPr>
          <w:ilvl w:val="0"/>
          <w:numId w:val="42"/>
        </w:numPr>
        <w:pPrChange w:id="127" w:author="Seamus Doyle" w:date="2018-10-01T18:24:00Z">
          <w:pPr>
            <w:pStyle w:val="List1"/>
            <w:numPr>
              <w:numId w:val="67"/>
            </w:numPr>
            <w:tabs>
              <w:tab w:val="num" w:pos="360"/>
              <w:tab w:val="num" w:pos="720"/>
            </w:tabs>
            <w:ind w:left="720" w:hanging="720"/>
          </w:pPr>
        </w:pPrChange>
      </w:pPr>
      <w:r w:rsidRPr="00AA6BBB">
        <w:t>Definitions of wear and corrosion</w:t>
      </w:r>
      <w:r w:rsidR="0029058E">
        <w:t>.</w:t>
      </w:r>
    </w:p>
    <w:p w14:paraId="6AFBCF60" w14:textId="06F0F5B1" w:rsidR="00AA6BBB" w:rsidRPr="00AA6BBB" w:rsidRDefault="00AA6BBB" w:rsidP="0029058E">
      <w:pPr>
        <w:pStyle w:val="List1"/>
      </w:pPr>
      <w:r w:rsidRPr="00AA6BBB">
        <w:t>Causes of wear</w:t>
      </w:r>
      <w:r w:rsidR="0029058E">
        <w:t>.</w:t>
      </w:r>
    </w:p>
    <w:p w14:paraId="594F80B9" w14:textId="650E3A7A" w:rsidR="00AA6BBB" w:rsidRPr="00AA6BBB" w:rsidRDefault="00AA6BBB" w:rsidP="0029058E">
      <w:pPr>
        <w:pStyle w:val="List1"/>
      </w:pPr>
      <w:r w:rsidRPr="00AA6BBB">
        <w:t>Causes of corrosion</w:t>
      </w:r>
      <w:r w:rsidR="0029058E">
        <w:t>.</w:t>
      </w:r>
    </w:p>
    <w:p w14:paraId="5A0A13F2" w14:textId="6DE6367B" w:rsidR="00AA6BBB" w:rsidRPr="00AA6BBB" w:rsidRDefault="00AA6BBB" w:rsidP="0029058E">
      <w:pPr>
        <w:pStyle w:val="List1"/>
      </w:pPr>
      <w:r w:rsidRPr="00AA6BBB">
        <w:t>Prevention of corrosion</w:t>
      </w:r>
      <w:r w:rsidR="0029058E">
        <w:t>.</w:t>
      </w:r>
    </w:p>
    <w:p w14:paraId="4FAC037B" w14:textId="77777777" w:rsidR="00AA6BBB" w:rsidRPr="00AA6BBB" w:rsidRDefault="00AA6BBB" w:rsidP="0029058E">
      <w:pPr>
        <w:pStyle w:val="Heading3"/>
      </w:pPr>
      <w:bookmarkStart w:id="128" w:name="_Toc526181340"/>
      <w:r w:rsidRPr="00AA6BBB">
        <w:t>Lesson 2</w:t>
      </w:r>
      <w:r w:rsidRPr="00AA6BBB">
        <w:tab/>
        <w:t>Mooring inspections</w:t>
      </w:r>
      <w:bookmarkEnd w:id="128"/>
    </w:p>
    <w:bookmarkEnd w:id="107"/>
    <w:bookmarkEnd w:id="108"/>
    <w:bookmarkEnd w:id="109"/>
    <w:p w14:paraId="150E53FD" w14:textId="33C4F68F" w:rsidR="00AA6BBB" w:rsidRPr="00AA6BBB" w:rsidRDefault="00AA6BBB">
      <w:pPr>
        <w:pStyle w:val="List1"/>
        <w:numPr>
          <w:ilvl w:val="0"/>
          <w:numId w:val="43"/>
        </w:numPr>
        <w:pPrChange w:id="129" w:author="Seamus Doyle" w:date="2018-10-01T18:24:00Z">
          <w:pPr>
            <w:pStyle w:val="List1"/>
            <w:numPr>
              <w:numId w:val="68"/>
            </w:numPr>
            <w:tabs>
              <w:tab w:val="num" w:pos="360"/>
              <w:tab w:val="num" w:pos="720"/>
            </w:tabs>
            <w:ind w:left="720" w:hanging="720"/>
          </w:pPr>
        </w:pPrChange>
      </w:pPr>
      <w:r w:rsidRPr="00AA6BBB">
        <w:t>Frequency</w:t>
      </w:r>
      <w:r w:rsidR="0029058E">
        <w:t>.</w:t>
      </w:r>
    </w:p>
    <w:p w14:paraId="61B8BD44" w14:textId="263398C1" w:rsidR="00AA6BBB" w:rsidRPr="00AA6BBB" w:rsidRDefault="00AA6BBB" w:rsidP="0029058E">
      <w:pPr>
        <w:pStyle w:val="List1"/>
      </w:pPr>
      <w:r w:rsidRPr="00AA6BBB">
        <w:t>Measurements and how they should be taken</w:t>
      </w:r>
      <w:r w:rsidR="0029058E">
        <w:t>.</w:t>
      </w:r>
    </w:p>
    <w:p w14:paraId="0741C7ED" w14:textId="2477DE8F" w:rsidR="00AA6BBB" w:rsidRPr="00AA6BBB" w:rsidRDefault="00AA6BBB" w:rsidP="0029058E">
      <w:pPr>
        <w:pStyle w:val="List1"/>
      </w:pPr>
      <w:r w:rsidRPr="00AA6BBB">
        <w:t>Record keeping</w:t>
      </w:r>
      <w:r w:rsidR="0029058E">
        <w:t>.</w:t>
      </w:r>
    </w:p>
    <w:p w14:paraId="019F89FF" w14:textId="4E54C543" w:rsidR="00AA6BBB" w:rsidRPr="00AA6BBB" w:rsidRDefault="00AA6BBB" w:rsidP="0029058E">
      <w:pPr>
        <w:pStyle w:val="List1"/>
      </w:pPr>
      <w:r w:rsidRPr="00AA6BBB">
        <w:t>Factors affecting the decisio</w:t>
      </w:r>
      <w:r w:rsidR="0029058E">
        <w:t>n to replace mooring components.</w:t>
      </w:r>
    </w:p>
    <w:p w14:paraId="607DA645" w14:textId="77777777" w:rsidR="00AA6BBB" w:rsidRPr="00AA6BBB" w:rsidRDefault="00AA6BBB" w:rsidP="0029058E">
      <w:pPr>
        <w:pStyle w:val="Heading3"/>
      </w:pPr>
      <w:bookmarkStart w:id="130" w:name="_Toc526181341"/>
      <w:r w:rsidRPr="00AA6BBB">
        <w:t>Lesson 3</w:t>
      </w:r>
      <w:r w:rsidRPr="00AA6BBB">
        <w:tab/>
        <w:t>Mooring inspections</w:t>
      </w:r>
      <w:bookmarkEnd w:id="130"/>
    </w:p>
    <w:p w14:paraId="4F608C78" w14:textId="2226E36B" w:rsidR="00AA6BBB" w:rsidRPr="00AA6BBB" w:rsidRDefault="00AA6BBB">
      <w:pPr>
        <w:pStyle w:val="List1"/>
        <w:numPr>
          <w:ilvl w:val="0"/>
          <w:numId w:val="44"/>
        </w:numPr>
        <w:pPrChange w:id="131" w:author="Seamus Doyle" w:date="2018-10-01T18:24:00Z">
          <w:pPr>
            <w:pStyle w:val="List1"/>
            <w:numPr>
              <w:numId w:val="69"/>
            </w:numPr>
            <w:tabs>
              <w:tab w:val="num" w:pos="360"/>
              <w:tab w:val="num" w:pos="720"/>
            </w:tabs>
            <w:ind w:left="720" w:hanging="720"/>
          </w:pPr>
        </w:pPrChange>
      </w:pPr>
      <w:r w:rsidRPr="00AA6BBB">
        <w:t>Lifting a mooring</w:t>
      </w:r>
      <w:r w:rsidR="00004185">
        <w:t>.</w:t>
      </w:r>
    </w:p>
    <w:p w14:paraId="45F9B002" w14:textId="48EF3A64" w:rsidR="00AA6BBB" w:rsidRPr="00AA6BBB" w:rsidRDefault="00AA6BBB" w:rsidP="0029058E">
      <w:pPr>
        <w:pStyle w:val="List1"/>
      </w:pPr>
      <w:r w:rsidRPr="00AA6BBB">
        <w:lastRenderedPageBreak/>
        <w:t>Changing the components of a mooring</w:t>
      </w:r>
      <w:r w:rsidR="00004185">
        <w:t>.</w:t>
      </w:r>
    </w:p>
    <w:p w14:paraId="16E22375" w14:textId="1C9FE2DA" w:rsidR="00AA6BBB" w:rsidRPr="00AA6BBB" w:rsidRDefault="00AA6BBB">
      <w:pPr>
        <w:pStyle w:val="Lista"/>
        <w:numPr>
          <w:ilvl w:val="2"/>
          <w:numId w:val="45"/>
        </w:numPr>
        <w:pPrChange w:id="132" w:author="Seamus Doyle" w:date="2018-10-01T18:24:00Z">
          <w:pPr>
            <w:pStyle w:val="Lista"/>
            <w:numPr>
              <w:numId w:val="70"/>
            </w:numPr>
            <w:tabs>
              <w:tab w:val="clear" w:pos="1702"/>
              <w:tab w:val="num" w:pos="360"/>
              <w:tab w:val="num" w:pos="2160"/>
            </w:tabs>
            <w:ind w:left="2160" w:hanging="720"/>
          </w:pPr>
        </w:pPrChange>
      </w:pPr>
      <w:r w:rsidRPr="00AA6BBB">
        <w:t>Cutting</w:t>
      </w:r>
      <w:r w:rsidR="00004185">
        <w:t>.</w:t>
      </w:r>
    </w:p>
    <w:p w14:paraId="7C76F41A" w14:textId="77777777" w:rsidR="00AA6BBB" w:rsidRPr="00AA6BBB" w:rsidRDefault="00AA6BBB" w:rsidP="008F7104">
      <w:pPr>
        <w:pStyle w:val="Heading3"/>
      </w:pPr>
      <w:bookmarkStart w:id="133" w:name="_Toc526181342"/>
      <w:r w:rsidRPr="00AA6BBB">
        <w:t>Lesson 4</w:t>
      </w:r>
      <w:r w:rsidRPr="00AA6BBB">
        <w:tab/>
        <w:t>Improvements to existing moorings</w:t>
      </w:r>
      <w:bookmarkEnd w:id="133"/>
    </w:p>
    <w:p w14:paraId="7A7F76EA" w14:textId="3CCE747A" w:rsidR="00AA6BBB" w:rsidRPr="00AA6BBB" w:rsidRDefault="00AA6BBB">
      <w:pPr>
        <w:pStyle w:val="List1"/>
        <w:numPr>
          <w:ilvl w:val="0"/>
          <w:numId w:val="46"/>
        </w:numPr>
        <w:pPrChange w:id="134" w:author="Seamus Doyle" w:date="2018-10-01T18:24:00Z">
          <w:pPr>
            <w:pStyle w:val="List1"/>
            <w:numPr>
              <w:numId w:val="71"/>
            </w:numPr>
            <w:tabs>
              <w:tab w:val="num" w:pos="360"/>
              <w:tab w:val="num" w:pos="720"/>
            </w:tabs>
            <w:ind w:left="720" w:hanging="720"/>
          </w:pPr>
        </w:pPrChange>
      </w:pPr>
      <w:r w:rsidRPr="00AA6BBB">
        <w:t>Troubleshooting</w:t>
      </w:r>
      <w:r w:rsidR="00004185">
        <w:t>.</w:t>
      </w:r>
    </w:p>
    <w:p w14:paraId="0701D763" w14:textId="57573766" w:rsidR="00AA6BBB" w:rsidRPr="00AA6BBB" w:rsidRDefault="00AA6BBB" w:rsidP="008F7104">
      <w:pPr>
        <w:pStyle w:val="List1"/>
      </w:pPr>
      <w:r w:rsidRPr="00AA6BBB">
        <w:t>Best practices</w:t>
      </w:r>
      <w:r w:rsidR="00004185">
        <w:t>.</w:t>
      </w:r>
    </w:p>
    <w:p w14:paraId="6CB0A57D" w14:textId="47F51E0B" w:rsidR="00AA6BBB" w:rsidRPr="00AA6BBB" w:rsidRDefault="00AA6BBB">
      <w:pPr>
        <w:pStyle w:val="Lista"/>
        <w:numPr>
          <w:ilvl w:val="2"/>
          <w:numId w:val="47"/>
        </w:numPr>
        <w:pPrChange w:id="135" w:author="Seamus Doyle" w:date="2018-10-01T18:24:00Z">
          <w:pPr>
            <w:pStyle w:val="Lista"/>
            <w:numPr>
              <w:numId w:val="72"/>
            </w:numPr>
            <w:tabs>
              <w:tab w:val="clear" w:pos="1702"/>
              <w:tab w:val="num" w:pos="360"/>
              <w:tab w:val="num" w:pos="2160"/>
            </w:tabs>
            <w:ind w:left="2160" w:hanging="720"/>
          </w:pPr>
        </w:pPrChange>
      </w:pPr>
      <w:r w:rsidRPr="00AA6BBB">
        <w:t>Downgrading</w:t>
      </w:r>
      <w:r w:rsidR="00004185">
        <w:t>;</w:t>
      </w:r>
    </w:p>
    <w:p w14:paraId="4FC992E9" w14:textId="218E6B9B" w:rsidR="00AA6BBB" w:rsidRPr="00AA6BBB" w:rsidRDefault="00AA6BBB" w:rsidP="008F7104">
      <w:pPr>
        <w:pStyle w:val="Lista"/>
      </w:pPr>
      <w:r w:rsidRPr="00AA6BBB">
        <w:t>End-for-ending (turning over)</w:t>
      </w:r>
      <w:r w:rsidR="00004185">
        <w:t>;</w:t>
      </w:r>
    </w:p>
    <w:p w14:paraId="0315E112" w14:textId="6FC2EA74" w:rsidR="00AA6BBB" w:rsidRPr="00AA6BBB" w:rsidRDefault="00AA6BBB" w:rsidP="008F7104">
      <w:pPr>
        <w:pStyle w:val="Lista"/>
      </w:pPr>
      <w:r w:rsidRPr="00AA6BBB">
        <w:t>Adjusting inspection intervals</w:t>
      </w:r>
      <w:r w:rsidR="00004185">
        <w:t>;</w:t>
      </w:r>
    </w:p>
    <w:p w14:paraId="79681CA5" w14:textId="23A9597B" w:rsidR="00AA6BBB" w:rsidRPr="00AA6BBB" w:rsidRDefault="00AA6BBB" w:rsidP="008F7104">
      <w:pPr>
        <w:pStyle w:val="Lista"/>
      </w:pPr>
      <w:r w:rsidRPr="00AA6BBB">
        <w:t>Components to retain</w:t>
      </w:r>
      <w:r w:rsidR="00004185">
        <w:t>.</w:t>
      </w:r>
    </w:p>
    <w:p w14:paraId="2A1FCD1F" w14:textId="77777777" w:rsidR="00AA6BBB" w:rsidRPr="00AA6BBB" w:rsidRDefault="00AA6BBB" w:rsidP="008F7104">
      <w:pPr>
        <w:pStyle w:val="Heading3"/>
      </w:pPr>
      <w:bookmarkStart w:id="136" w:name="_Toc526181343"/>
      <w:r w:rsidRPr="00AA6BBB">
        <w:t>Lesson 5</w:t>
      </w:r>
      <w:r w:rsidRPr="00AA6BBB">
        <w:tab/>
        <w:t>Health and safety</w:t>
      </w:r>
      <w:bookmarkEnd w:id="136"/>
    </w:p>
    <w:p w14:paraId="210CED50" w14:textId="32DA888B" w:rsidR="00AA6BBB" w:rsidRPr="00AA6BBB" w:rsidRDefault="00AA6BBB">
      <w:pPr>
        <w:pStyle w:val="List1"/>
        <w:numPr>
          <w:ilvl w:val="0"/>
          <w:numId w:val="48"/>
        </w:numPr>
        <w:pPrChange w:id="137" w:author="Seamus Doyle" w:date="2018-10-01T18:24:00Z">
          <w:pPr>
            <w:pStyle w:val="List1"/>
            <w:numPr>
              <w:numId w:val="73"/>
            </w:numPr>
            <w:tabs>
              <w:tab w:val="num" w:pos="360"/>
              <w:tab w:val="num" w:pos="720"/>
            </w:tabs>
            <w:ind w:left="720" w:hanging="720"/>
          </w:pPr>
        </w:pPrChange>
      </w:pPr>
      <w:r w:rsidRPr="00AA6BBB">
        <w:t>Potential hazards</w:t>
      </w:r>
      <w:r w:rsidR="00004185">
        <w:t>.</w:t>
      </w:r>
    </w:p>
    <w:p w14:paraId="07F8E1BE" w14:textId="04B51391" w:rsidR="00AA6BBB" w:rsidRPr="00AA6BBB" w:rsidRDefault="00AA6BBB" w:rsidP="008F7104">
      <w:pPr>
        <w:pStyle w:val="List1"/>
      </w:pPr>
      <w:r w:rsidRPr="00AA6BBB">
        <w:t>Personal protections</w:t>
      </w:r>
      <w:r w:rsidR="00004185">
        <w:t>.</w:t>
      </w:r>
    </w:p>
    <w:p w14:paraId="71F8FB08" w14:textId="31BC57B3" w:rsidR="00AA6BBB" w:rsidRPr="00AA6BBB" w:rsidRDefault="00AA6BBB" w:rsidP="008F7104">
      <w:pPr>
        <w:pStyle w:val="List1"/>
      </w:pPr>
      <w:r w:rsidRPr="00AA6BBB">
        <w:t>Safe handling procedures</w:t>
      </w:r>
      <w:r w:rsidR="00004185">
        <w:t>.</w:t>
      </w:r>
    </w:p>
    <w:p w14:paraId="19842CCB" w14:textId="77777777" w:rsidR="00AA6BBB" w:rsidRDefault="00AA6BBB" w:rsidP="00004185">
      <w:pPr>
        <w:pStyle w:val="Heading1"/>
      </w:pPr>
      <w:bookmarkStart w:id="138" w:name="_Toc403319144"/>
      <w:bookmarkStart w:id="139" w:name="_Toc404197856"/>
      <w:bookmarkStart w:id="140" w:name="_Toc526181344"/>
      <w:r w:rsidRPr="00AA6BBB">
        <w:t>Module 6 – Site Visit</w:t>
      </w:r>
      <w:bookmarkEnd w:id="138"/>
      <w:r w:rsidRPr="00AA6BBB">
        <w:t>s</w:t>
      </w:r>
      <w:bookmarkEnd w:id="139"/>
      <w:bookmarkEnd w:id="140"/>
    </w:p>
    <w:p w14:paraId="3BA41E30" w14:textId="77777777" w:rsidR="00004185" w:rsidRPr="00004185" w:rsidRDefault="00004185" w:rsidP="00004185">
      <w:pPr>
        <w:pStyle w:val="Heading1separatationline"/>
      </w:pPr>
    </w:p>
    <w:p w14:paraId="7EB71A9E" w14:textId="77777777" w:rsidR="00AA6BBB" w:rsidRDefault="00AA6BBB" w:rsidP="00004185">
      <w:pPr>
        <w:pStyle w:val="Heading2"/>
      </w:pPr>
      <w:bookmarkStart w:id="141" w:name="_Toc526181345"/>
      <w:r w:rsidRPr="00AA6BBB">
        <w:t>Scope</w:t>
      </w:r>
      <w:bookmarkEnd w:id="141"/>
      <w:r w:rsidRPr="00AA6BBB">
        <w:t xml:space="preserve"> </w:t>
      </w:r>
    </w:p>
    <w:p w14:paraId="1C5650EE" w14:textId="77777777" w:rsidR="00004185" w:rsidRPr="00004185" w:rsidRDefault="00004185" w:rsidP="00004185">
      <w:pPr>
        <w:pStyle w:val="Heading2separationline"/>
      </w:pPr>
    </w:p>
    <w:p w14:paraId="51852C6A" w14:textId="573F29FD" w:rsidR="00AA6BBB" w:rsidRPr="00AA6BBB" w:rsidRDefault="00AA6BBB" w:rsidP="00AA6BBB">
      <w:pPr>
        <w:pStyle w:val="BodyText"/>
        <w:rPr>
          <w:b/>
          <w:bCs/>
        </w:rPr>
      </w:pPr>
      <w:r w:rsidRPr="00AA6BBB">
        <w:t>Practical visits to a buoy yard and buoy tender on station</w:t>
      </w:r>
      <w:r w:rsidR="00004185">
        <w:t>.</w:t>
      </w:r>
    </w:p>
    <w:p w14:paraId="7D05B2A6" w14:textId="02BB189D" w:rsidR="00AA6BBB" w:rsidRDefault="00AA6BBB" w:rsidP="00004185">
      <w:pPr>
        <w:pStyle w:val="Heading2"/>
      </w:pPr>
      <w:bookmarkStart w:id="142" w:name="_Toc526181346"/>
      <w:r w:rsidRPr="00AA6BBB">
        <w:t>Learning Objective</w:t>
      </w:r>
      <w:bookmarkEnd w:id="142"/>
      <w:r w:rsidRPr="00AA6BBB">
        <w:t xml:space="preserve"> </w:t>
      </w:r>
    </w:p>
    <w:p w14:paraId="366B8E4E" w14:textId="77777777" w:rsidR="00004185" w:rsidRPr="00004185" w:rsidRDefault="00004185" w:rsidP="00004185">
      <w:pPr>
        <w:pStyle w:val="Heading2separationline"/>
      </w:pPr>
    </w:p>
    <w:p w14:paraId="5EA389D5" w14:textId="2D3ABF14" w:rsidR="00AA6BBB" w:rsidRPr="00AA6BBB" w:rsidRDefault="00AA6BBB" w:rsidP="00AA6BBB">
      <w:pPr>
        <w:pStyle w:val="BodyText"/>
      </w:pPr>
      <w:r w:rsidRPr="00AA6BBB">
        <w:t xml:space="preserve">To consolidate a </w:t>
      </w:r>
      <w:r w:rsidRPr="00AA6BBB">
        <w:rPr>
          <w:b/>
        </w:rPr>
        <w:t>satisfactory</w:t>
      </w:r>
      <w:r w:rsidRPr="00AA6BBB">
        <w:t xml:space="preserve"> understanding of theoretical knowledge gained in the class room modules</w:t>
      </w:r>
      <w:r w:rsidR="00004185">
        <w:t>.</w:t>
      </w:r>
    </w:p>
    <w:p w14:paraId="42EB9036" w14:textId="236F5FCE" w:rsidR="00AA6BBB" w:rsidRDefault="00AA6BBB" w:rsidP="00004185">
      <w:pPr>
        <w:pStyle w:val="Heading2"/>
      </w:pPr>
      <w:bookmarkStart w:id="143" w:name="_Toc526181347"/>
      <w:r w:rsidRPr="00004185">
        <w:t>Syllabus</w:t>
      </w:r>
      <w:bookmarkEnd w:id="143"/>
    </w:p>
    <w:p w14:paraId="5EABEA0B" w14:textId="77777777" w:rsidR="00004185" w:rsidRPr="00004185" w:rsidRDefault="00004185" w:rsidP="00004185">
      <w:pPr>
        <w:pStyle w:val="Heading2separationline"/>
      </w:pPr>
    </w:p>
    <w:p w14:paraId="62084DAB" w14:textId="77777777" w:rsidR="00AA6BBB" w:rsidRPr="00AA6BBB" w:rsidRDefault="00AA6BBB" w:rsidP="00AA6BBB">
      <w:pPr>
        <w:pStyle w:val="BodyText"/>
      </w:pPr>
      <w:r w:rsidRPr="00AA6BBB">
        <w:t>View mooring components both ashore and afloat before conducting mooring measurement and change-over operation procedures under strict supervision.</w:t>
      </w:r>
    </w:p>
    <w:sectPr w:rsidR="00AA6BBB" w:rsidRPr="00AA6BBB" w:rsidSect="00AA6BBB">
      <w:headerReference w:type="even" r:id="rId21"/>
      <w:headerReference w:type="default" r:id="rId22"/>
      <w:footerReference w:type="default" r:id="rId23"/>
      <w:headerReference w:type="first" r:id="rId24"/>
      <w:pgSz w:w="11906" w:h="16838" w:code="9"/>
      <w:pgMar w:top="1134" w:right="794" w:bottom="1134" w:left="907"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AD095E" w14:textId="77777777" w:rsidR="007262D7" w:rsidRDefault="007262D7" w:rsidP="003274DB">
      <w:r>
        <w:separator/>
      </w:r>
    </w:p>
    <w:p w14:paraId="794D2806" w14:textId="77777777" w:rsidR="007262D7" w:rsidRDefault="007262D7"/>
    <w:p w14:paraId="200555F5" w14:textId="77777777" w:rsidR="007262D7" w:rsidRDefault="007262D7"/>
    <w:p w14:paraId="07BF6183" w14:textId="77777777" w:rsidR="007262D7" w:rsidRDefault="007262D7"/>
  </w:endnote>
  <w:endnote w:type="continuationSeparator" w:id="0">
    <w:p w14:paraId="02633B4F" w14:textId="77777777" w:rsidR="007262D7" w:rsidRDefault="007262D7" w:rsidP="003274DB">
      <w:r>
        <w:continuationSeparator/>
      </w:r>
    </w:p>
    <w:p w14:paraId="33E6E89E" w14:textId="77777777" w:rsidR="007262D7" w:rsidRDefault="007262D7"/>
    <w:p w14:paraId="3C76C19A" w14:textId="77777777" w:rsidR="007262D7" w:rsidRDefault="007262D7"/>
    <w:p w14:paraId="32EE1760" w14:textId="77777777" w:rsidR="007262D7" w:rsidRDefault="00726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A5F55" w14:textId="77777777" w:rsidR="0061642F" w:rsidRPr="004E7119" w:rsidRDefault="0061642F" w:rsidP="00395E5C">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790336" behindDoc="0" locked="0" layoutInCell="1" allowOverlap="1" wp14:anchorId="4D6A24A1" wp14:editId="7C0C0F86">
              <wp:simplePos x="0" y="0"/>
              <wp:positionH relativeFrom="page">
                <wp:posOffset>249992</wp:posOffset>
              </wp:positionH>
              <wp:positionV relativeFrom="page">
                <wp:posOffset>9106711</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BB870D"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05881B12" w14:textId="77777777" w:rsidR="0061642F" w:rsidRDefault="0061642F" w:rsidP="00395E5C">
    <w:pPr>
      <w:spacing w:line="180" w:lineRule="atLeast"/>
      <w:rPr>
        <w:color w:val="808080" w:themeColor="background1" w:themeShade="80"/>
        <w:sz w:val="16"/>
        <w:szCs w:val="16"/>
        <w:lang w:val="fr-FR"/>
      </w:rPr>
    </w:pPr>
    <w:r w:rsidRPr="004E7119">
      <w:rPr>
        <w:color w:val="808080" w:themeColor="background1" w:themeShade="80"/>
        <w:sz w:val="16"/>
        <w:szCs w:val="16"/>
        <w:lang w:val="fr-FR"/>
      </w:rPr>
      <w:t>Tél. +33 (0)1 34 51 70 01 – Fax +33 (0)1 34 51 82 05 – academy@iala-aism.org</w:t>
    </w:r>
  </w:p>
  <w:p w14:paraId="51833730" w14:textId="77777777" w:rsidR="0061642F" w:rsidRPr="004E7119" w:rsidRDefault="0061642F" w:rsidP="00395E5C">
    <w:pPr>
      <w:spacing w:before="40" w:after="40"/>
      <w:rPr>
        <w:b/>
        <w:color w:val="00558C"/>
        <w:szCs w:val="18"/>
      </w:rPr>
    </w:pPr>
    <w:r w:rsidRPr="004E7119">
      <w:rPr>
        <w:b/>
        <w:color w:val="00558C"/>
        <w:szCs w:val="18"/>
      </w:rPr>
      <w:t>www.iala-aism.org</w:t>
    </w:r>
  </w:p>
  <w:p w14:paraId="31E90860" w14:textId="77777777" w:rsidR="0061642F" w:rsidRDefault="0061642F" w:rsidP="00395E5C">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3F31FD8" w14:textId="77777777" w:rsidR="0061642F" w:rsidRPr="00ED2A8D" w:rsidRDefault="0061642F" w:rsidP="00395E5C">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3341B" w14:textId="77777777" w:rsidR="0061642F" w:rsidRPr="003028AF" w:rsidRDefault="0061642F" w:rsidP="003028AF">
    <w:pPr>
      <w:pStyle w:val="Footer"/>
      <w:rPr>
        <w:sz w:val="15"/>
        <w:szCs w:val="15"/>
      </w:rPr>
    </w:pPr>
  </w:p>
  <w:p w14:paraId="72D2CB12" w14:textId="77777777" w:rsidR="0061642F" w:rsidRDefault="0061642F" w:rsidP="00AB4A21">
    <w:pPr>
      <w:pStyle w:val="Footerportrait"/>
    </w:pPr>
  </w:p>
  <w:p w14:paraId="1BC55486" w14:textId="7C29A379" w:rsidR="0061642F" w:rsidRPr="00C907DF" w:rsidRDefault="007262D7" w:rsidP="00AB4A21">
    <w:pPr>
      <w:pStyle w:val="Footerportrait"/>
    </w:pPr>
    <w:r>
      <w:fldChar w:fldCharType="begin"/>
    </w:r>
    <w:r>
      <w:instrText xml:space="preserve"> STYLEREF "Document type" \* MERGEFORMAT </w:instrText>
    </w:r>
    <w:r>
      <w:fldChar w:fldCharType="separate"/>
    </w:r>
    <w:r w:rsidR="00642589" w:rsidRPr="00642589">
      <w:rPr>
        <w:b w:val="0"/>
        <w:bCs/>
      </w:rPr>
      <w:t>Draft IALA Model</w:t>
    </w:r>
    <w:r w:rsidR="00642589">
      <w:t xml:space="preserve"> Course</w:t>
    </w:r>
    <w:r>
      <w:fldChar w:fldCharType="end"/>
    </w:r>
    <w:r w:rsidR="0061642F">
      <w:t xml:space="preserve"> </w:t>
    </w:r>
    <w:r>
      <w:fldChar w:fldCharType="begin"/>
    </w:r>
    <w:r>
      <w:instrText xml:space="preserve"> STYLEREF "Document number" \* MERGEFORMAT </w:instrText>
    </w:r>
    <w:r>
      <w:fldChar w:fldCharType="separate"/>
    </w:r>
    <w:r w:rsidR="00642589">
      <w:t>L2.1.7</w:t>
    </w:r>
    <w:r>
      <w:fldChar w:fldCharType="end"/>
    </w:r>
    <w:r w:rsidR="0061642F" w:rsidRPr="00C907DF">
      <w:t xml:space="preserve"> –</w:t>
    </w:r>
    <w:r w:rsidR="0061642F">
      <w:t xml:space="preserve"> </w:t>
    </w:r>
    <w:r>
      <w:fldChar w:fldCharType="begin"/>
    </w:r>
    <w:r>
      <w:instrText xml:space="preserve"> STYLEREF "Document name" \* MERGEFORMAT </w:instrText>
    </w:r>
    <w:r>
      <w:fldChar w:fldCharType="separate"/>
    </w:r>
    <w:r w:rsidR="00642589">
      <w:t>Buoy Moorings</w:t>
    </w:r>
    <w:r>
      <w:fldChar w:fldCharType="end"/>
    </w:r>
    <w:r w:rsidR="0061642F">
      <w:tab/>
    </w:r>
  </w:p>
  <w:p w14:paraId="7C484A34" w14:textId="77777777" w:rsidR="0061642F" w:rsidRPr="008D2314" w:rsidRDefault="0061642F"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642589">
      <w:rPr>
        <w:rStyle w:val="PageNumber"/>
        <w:noProof/>
        <w:color w:val="00558C"/>
        <w:szCs w:val="15"/>
      </w:rPr>
      <w:t>5</w:t>
    </w:r>
    <w:r w:rsidRPr="008D2314">
      <w:rPr>
        <w:rStyle w:val="PageNumber"/>
        <w:color w:val="00558C"/>
        <w:szCs w:val="15"/>
      </w:rPr>
      <w:fldChar w:fldCharType="end"/>
    </w:r>
  </w:p>
  <w:p w14:paraId="7C53AF90" w14:textId="6B3A9F46" w:rsidR="0061642F" w:rsidRPr="003028AF" w:rsidRDefault="0061642F"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642589" w:rsidRPr="00642589">
      <w:rPr>
        <w:bCs/>
        <w:noProof/>
        <w:szCs w:val="15"/>
        <w:lang w:val="en-US"/>
      </w:rPr>
      <w:t>Edition 32.0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642589" w:rsidRPr="00642589">
      <w:rPr>
        <w:bCs/>
        <w:noProof/>
        <w:szCs w:val="15"/>
        <w:lang w:val="en-US"/>
      </w:rPr>
      <w:t>December 2018</w:t>
    </w:r>
    <w:r w:rsidR="00642589">
      <w:rPr>
        <w:noProof/>
        <w:szCs w:val="15"/>
      </w:rPr>
      <w:tab/>
      <w:t>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4BADA" w14:textId="77777777" w:rsidR="0061642F" w:rsidRPr="002C5134" w:rsidRDefault="0061642F" w:rsidP="002C5134">
    <w:pPr>
      <w:pStyle w:val="Footer"/>
      <w:rPr>
        <w:sz w:val="15"/>
        <w:szCs w:val="15"/>
      </w:rPr>
    </w:pPr>
  </w:p>
  <w:p w14:paraId="682102F4" w14:textId="77777777" w:rsidR="0061642F" w:rsidRDefault="0061642F" w:rsidP="00D2697A">
    <w:pPr>
      <w:pStyle w:val="Footerlandscape"/>
    </w:pPr>
  </w:p>
  <w:p w14:paraId="557B289A" w14:textId="45BD3199" w:rsidR="0061642F" w:rsidRPr="00C907DF" w:rsidRDefault="007262D7" w:rsidP="00D2697A">
    <w:pPr>
      <w:pStyle w:val="Footerlandscape"/>
      <w:rPr>
        <w:rStyle w:val="PageNumber"/>
        <w:szCs w:val="15"/>
      </w:rPr>
    </w:pPr>
    <w:r>
      <w:fldChar w:fldCharType="begin"/>
    </w:r>
    <w:r>
      <w:instrText xml:space="preserve"> STYLEREF "Document type" \* MERGEFORMAT </w:instrText>
    </w:r>
    <w:r>
      <w:fldChar w:fldCharType="separate"/>
    </w:r>
    <w:r w:rsidR="00642589" w:rsidRPr="00642589">
      <w:rPr>
        <w:bCs/>
        <w:noProof/>
      </w:rPr>
      <w:t>Draft IALA Model</w:t>
    </w:r>
    <w:r w:rsidR="00642589">
      <w:rPr>
        <w:noProof/>
      </w:rPr>
      <w:t xml:space="preserve"> Course</w:t>
    </w:r>
    <w:r>
      <w:rPr>
        <w:noProof/>
      </w:rPr>
      <w:fldChar w:fldCharType="end"/>
    </w:r>
    <w:r w:rsidR="0061642F">
      <w:t xml:space="preserve"> </w:t>
    </w:r>
    <w:r>
      <w:fldChar w:fldCharType="begin"/>
    </w:r>
    <w:r>
      <w:instrText xml:space="preserve"> STYLEREF "Document number" \* MERGEFORMAT </w:instrText>
    </w:r>
    <w:r>
      <w:fldChar w:fldCharType="separate"/>
    </w:r>
    <w:r w:rsidR="00642589">
      <w:rPr>
        <w:noProof/>
      </w:rPr>
      <w:t>L2.1.7</w:t>
    </w:r>
    <w:r>
      <w:rPr>
        <w:noProof/>
      </w:rPr>
      <w:fldChar w:fldCharType="end"/>
    </w:r>
    <w:r w:rsidR="0061642F" w:rsidRPr="00C907DF">
      <w:t xml:space="preserve"> –</w:t>
    </w:r>
    <w:r w:rsidR="0061642F">
      <w:t xml:space="preserve"> </w:t>
    </w:r>
    <w:r>
      <w:fldChar w:fldCharType="begin"/>
    </w:r>
    <w:r>
      <w:instrText xml:space="preserve"> STYLEREF "Document name" \* MERGEFORMAT </w:instrText>
    </w:r>
    <w:r>
      <w:fldChar w:fldCharType="separate"/>
    </w:r>
    <w:r w:rsidR="00642589">
      <w:rPr>
        <w:noProof/>
      </w:rPr>
      <w:t>Buoy Moorings</w:t>
    </w:r>
    <w:r>
      <w:rPr>
        <w:noProof/>
      </w:rPr>
      <w:fldChar w:fldCharType="end"/>
    </w:r>
  </w:p>
  <w:p w14:paraId="70D16D3D" w14:textId="2095A492" w:rsidR="0061642F" w:rsidRPr="00480D65" w:rsidRDefault="007262D7" w:rsidP="00D2697A">
    <w:pPr>
      <w:pStyle w:val="Footerlandscape"/>
    </w:pPr>
    <w:r>
      <w:fldChar w:fldCharType="begin"/>
    </w:r>
    <w:r>
      <w:instrText xml:space="preserve"> STYLEREF "Edition number" \* MERGEFORMAT </w:instrText>
    </w:r>
    <w:r>
      <w:fldChar w:fldCharType="separate"/>
    </w:r>
    <w:r w:rsidR="00642589" w:rsidRPr="00642589">
      <w:rPr>
        <w:bCs/>
        <w:noProof/>
      </w:rPr>
      <w:t>Edition 32.0</w:t>
    </w:r>
    <w:r>
      <w:rPr>
        <w:bCs/>
        <w:noProof/>
      </w:rPr>
      <w:fldChar w:fldCharType="end"/>
    </w:r>
    <w:r w:rsidR="0061642F">
      <w:t xml:space="preserve">  </w:t>
    </w:r>
    <w:r>
      <w:fldChar w:fldCharType="begin"/>
    </w:r>
    <w:r>
      <w:instrText xml:space="preserve"> STYLEREF "Document date" \* MERGEFORMAT </w:instrText>
    </w:r>
    <w:r>
      <w:fldChar w:fldCharType="separate"/>
    </w:r>
    <w:r w:rsidR="00642589" w:rsidRPr="00642589">
      <w:rPr>
        <w:bCs/>
        <w:noProof/>
      </w:rPr>
      <w:t>December 2018</w:t>
    </w:r>
    <w:r w:rsidR="00642589">
      <w:rPr>
        <w:noProof/>
      </w:rPr>
      <w:tab/>
      <w:t>4</w:t>
    </w:r>
    <w:r>
      <w:rPr>
        <w:noProof/>
      </w:rPr>
      <w:fldChar w:fldCharType="end"/>
    </w:r>
    <w:r w:rsidR="0061642F" w:rsidRPr="00C907DF">
      <w:tab/>
    </w:r>
    <w:r w:rsidR="0061642F" w:rsidRPr="002C5134">
      <w:t xml:space="preserve">P </w:t>
    </w:r>
    <w:r w:rsidR="0061642F" w:rsidRPr="002C5134">
      <w:fldChar w:fldCharType="begin"/>
    </w:r>
    <w:r w:rsidR="0061642F" w:rsidRPr="002C5134">
      <w:instrText xml:space="preserve">PAGE  </w:instrText>
    </w:r>
    <w:r w:rsidR="0061642F" w:rsidRPr="002C5134">
      <w:fldChar w:fldCharType="separate"/>
    </w:r>
    <w:r w:rsidR="00642589">
      <w:rPr>
        <w:noProof/>
      </w:rPr>
      <w:t>13</w:t>
    </w:r>
    <w:r w:rsidR="0061642F"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DCA04" w14:textId="77777777" w:rsidR="007262D7" w:rsidRDefault="007262D7">
      <w:r>
        <w:separator/>
      </w:r>
    </w:p>
    <w:p w14:paraId="226BD119" w14:textId="77777777" w:rsidR="007262D7" w:rsidRDefault="007262D7"/>
  </w:footnote>
  <w:footnote w:type="continuationSeparator" w:id="0">
    <w:p w14:paraId="738539E1" w14:textId="77777777" w:rsidR="007262D7" w:rsidRDefault="007262D7" w:rsidP="003274DB">
      <w:r>
        <w:continuationSeparator/>
      </w:r>
    </w:p>
    <w:p w14:paraId="590A72B5" w14:textId="77777777" w:rsidR="007262D7" w:rsidRDefault="007262D7"/>
    <w:p w14:paraId="00DF8145" w14:textId="77777777" w:rsidR="007262D7" w:rsidRDefault="007262D7"/>
    <w:p w14:paraId="196EDCAE" w14:textId="77777777" w:rsidR="007262D7" w:rsidRDefault="007262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B12A5" w14:textId="77777777" w:rsidR="0061642F" w:rsidRDefault="007262D7">
    <w:pPr>
      <w:pStyle w:val="Header"/>
    </w:pPr>
    <w:r>
      <w:rPr>
        <w:noProof/>
      </w:rPr>
      <w:pict w14:anchorId="7BD9D0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189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E2A4744">
        <v:shape id="PowerPlusWaterMarkObject2" o:spid="_x0000_s2050" type="#_x0000_t136" style="position:absolute;margin-left:0;margin-top:0;width:604.45pt;height:54.95pt;rotation:315;z-index:-2515732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6FCDCBC">
        <v:shape id="PowerPlusWaterMarkObject1" o:spid="_x0000_s2049" type="#_x0000_t136" style="position:absolute;margin-left:0;margin-top:0;width:604.45pt;height:54.95pt;rotation:315;z-index:-2515752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47357" w14:textId="77777777" w:rsidR="0061642F" w:rsidRDefault="007262D7">
    <w:pPr>
      <w:pStyle w:val="Header"/>
    </w:pPr>
    <w:r>
      <w:rPr>
        <w:noProof/>
      </w:rPr>
      <w:pict w14:anchorId="03AEC7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 o:spid="_x0000_s2100" type="#_x0000_t136" style="position:absolute;margin-left:0;margin-top:0;width:604.45pt;height:54.95pt;rotation:315;z-index:-2514698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AC1FA" w14:textId="77777777" w:rsidR="0061642F" w:rsidRDefault="007262D7" w:rsidP="00480D65">
    <w:pPr>
      <w:pStyle w:val="Header"/>
    </w:pPr>
    <w:r>
      <w:rPr>
        <w:noProof/>
      </w:rPr>
      <w:pict w14:anchorId="631CEC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 o:spid="_x0000_s2099" type="#_x0000_t136" style="position:absolute;margin-left:0;margin-top:0;width:604.45pt;height:54.95pt;rotation:315;z-index:-2514718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1642F">
      <w:rPr>
        <w:noProof/>
        <w:lang w:val="en-IE" w:eastAsia="en-IE"/>
      </w:rPr>
      <w:drawing>
        <wp:anchor distT="0" distB="0" distL="114300" distR="114300" simplePos="0" relativeHeight="251792384" behindDoc="1" locked="0" layoutInCell="1" allowOverlap="1" wp14:anchorId="67A7304B" wp14:editId="13F4A283">
          <wp:simplePos x="0" y="0"/>
          <wp:positionH relativeFrom="page">
            <wp:posOffset>6850966</wp:posOffset>
          </wp:positionH>
          <wp:positionV relativeFrom="page">
            <wp:posOffset>6350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2B0B3955">
        <v:shape id="_x0000_s2073" type="#_x0000_t136" style="position:absolute;margin-left:0;margin-top:0;width:604.45pt;height:54.95pt;rotation:315;z-index:-2515230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B4528" w14:textId="77777777" w:rsidR="0061642F" w:rsidRDefault="007262D7">
    <w:pPr>
      <w:pStyle w:val="Header"/>
    </w:pPr>
    <w:r>
      <w:rPr>
        <w:noProof/>
      </w:rPr>
      <w:pict w14:anchorId="68A33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 o:spid="_x0000_s2101" type="#_x0000_t136" style="position:absolute;margin-left:0;margin-top:0;width:604.45pt;height:54.95pt;rotation:315;z-index:-2514677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F4B43" w14:textId="77777777" w:rsidR="005039E1" w:rsidRDefault="007262D7" w:rsidP="00FD0C9A">
    <w:pPr>
      <w:pStyle w:val="Header"/>
      <w:jc w:val="right"/>
    </w:pPr>
    <w:r>
      <w:rPr>
        <w:noProof/>
      </w:rPr>
      <w:pict w14:anchorId="0DACFA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604.45pt;height:54.95pt;rotation:315;z-index:-2515210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1642F" w:rsidRPr="00442889">
      <w:rPr>
        <w:noProof/>
        <w:lang w:val="en-IE" w:eastAsia="en-IE"/>
      </w:rPr>
      <w:drawing>
        <wp:anchor distT="0" distB="0" distL="114300" distR="114300" simplePos="0" relativeHeight="251657214" behindDoc="1" locked="0" layoutInCell="1" allowOverlap="1" wp14:anchorId="401F6B63" wp14:editId="10677CA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039E1">
      <w:t>ENG8-12.1.4</w:t>
    </w:r>
  </w:p>
  <w:p w14:paraId="7D9D907B" w14:textId="73450482" w:rsidR="0061642F" w:rsidRPr="00ED2A8D" w:rsidRDefault="005039E1" w:rsidP="00FD0C9A">
    <w:pPr>
      <w:pStyle w:val="Header"/>
      <w:jc w:val="right"/>
    </w:pPr>
    <w:r>
      <w:t xml:space="preserve">Formerly </w:t>
    </w:r>
    <w:r w:rsidR="0061642F">
      <w:t>ENG8-10.13.1</w:t>
    </w:r>
  </w:p>
  <w:p w14:paraId="20BCB080" w14:textId="77777777" w:rsidR="0061642F" w:rsidRPr="00ED2A8D" w:rsidRDefault="0061642F" w:rsidP="008747E0">
    <w:pPr>
      <w:pStyle w:val="Header"/>
    </w:pPr>
  </w:p>
  <w:p w14:paraId="01CBF50C" w14:textId="77777777" w:rsidR="0061642F" w:rsidRDefault="0061642F" w:rsidP="008747E0">
    <w:pPr>
      <w:pStyle w:val="Header"/>
    </w:pPr>
  </w:p>
  <w:p w14:paraId="088478F9" w14:textId="77777777" w:rsidR="0061642F" w:rsidRDefault="0061642F" w:rsidP="008747E0">
    <w:pPr>
      <w:pStyle w:val="Header"/>
    </w:pPr>
  </w:p>
  <w:p w14:paraId="5D2190FE" w14:textId="77777777" w:rsidR="0061642F" w:rsidRDefault="0061642F" w:rsidP="008747E0">
    <w:pPr>
      <w:pStyle w:val="Header"/>
    </w:pPr>
  </w:p>
  <w:p w14:paraId="6BC45B5E" w14:textId="77777777" w:rsidR="0061642F" w:rsidRDefault="0061642F" w:rsidP="008747E0">
    <w:pPr>
      <w:pStyle w:val="Header"/>
    </w:pPr>
  </w:p>
  <w:p w14:paraId="66F226C6" w14:textId="77777777" w:rsidR="0061642F" w:rsidRDefault="0061642F" w:rsidP="008747E0">
    <w:pPr>
      <w:pStyle w:val="Header"/>
    </w:pPr>
    <w:r>
      <w:rPr>
        <w:noProof/>
        <w:lang w:val="en-IE" w:eastAsia="en-IE"/>
      </w:rPr>
      <w:drawing>
        <wp:anchor distT="0" distB="0" distL="114300" distR="114300" simplePos="0" relativeHeight="251656189" behindDoc="1" locked="0" layoutInCell="1" allowOverlap="1" wp14:anchorId="6D26A5CD" wp14:editId="7EB3A912">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72C65D0F" w14:textId="77777777" w:rsidR="0061642F" w:rsidRPr="00ED2A8D" w:rsidRDefault="0061642F" w:rsidP="008747E0">
    <w:pPr>
      <w:pStyle w:val="Header"/>
    </w:pPr>
  </w:p>
  <w:p w14:paraId="3EECEE34" w14:textId="77777777" w:rsidR="0061642F" w:rsidRPr="00ED2A8D" w:rsidRDefault="0061642F"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F98AA" w14:textId="77777777" w:rsidR="0061642F" w:rsidRDefault="007262D7">
    <w:pPr>
      <w:pStyle w:val="Header"/>
    </w:pPr>
    <w:r>
      <w:rPr>
        <w:noProof/>
      </w:rPr>
      <w:pict w14:anchorId="75BC7C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169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AF26F3A">
        <v:shape id="PowerPlusWaterMarkObject3" o:spid="_x0000_s2051" type="#_x0000_t136" style="position:absolute;margin-left:0;margin-top:0;width:604.45pt;height:54.95pt;rotation:315;z-index:-2515712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3A1D" w14:textId="77777777" w:rsidR="0061642F" w:rsidRDefault="007262D7">
    <w:pPr>
      <w:pStyle w:val="Header"/>
    </w:pPr>
    <w:r>
      <w:rPr>
        <w:noProof/>
      </w:rPr>
      <w:pict w14:anchorId="21A1E6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128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B0CF6D5">
        <v:shape id="PowerPlusWaterMarkObject5" o:spid="_x0000_s2053" type="#_x0000_t136" style="position:absolute;margin-left:0;margin-top:0;width:604.45pt;height:54.95pt;rotation:315;z-index:-2515671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A43D2" w14:textId="77777777" w:rsidR="0061642F" w:rsidRPr="00ED2A8D" w:rsidRDefault="007262D7" w:rsidP="008747E0">
    <w:pPr>
      <w:pStyle w:val="Header"/>
    </w:pPr>
    <w:r>
      <w:rPr>
        <w:noProof/>
      </w:rPr>
      <w:pict w14:anchorId="1B6621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148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822AFDD">
        <v:shape id="PowerPlusWaterMarkObject4" o:spid="_x0000_s2052" type="#_x0000_t136" style="position:absolute;margin-left:0;margin-top:0;width:604.45pt;height:54.95pt;rotation:315;z-index:-2515691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1642F">
      <w:rPr>
        <w:noProof/>
        <w:lang w:val="en-IE" w:eastAsia="en-IE"/>
      </w:rPr>
      <w:drawing>
        <wp:anchor distT="0" distB="0" distL="114300" distR="114300" simplePos="0" relativeHeight="251658752" behindDoc="1" locked="0" layoutInCell="1" allowOverlap="1" wp14:anchorId="25C17240" wp14:editId="0948C73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489533" w14:textId="77777777" w:rsidR="0061642F" w:rsidRPr="00ED2A8D" w:rsidRDefault="0061642F" w:rsidP="008747E0">
    <w:pPr>
      <w:pStyle w:val="Header"/>
    </w:pPr>
  </w:p>
  <w:p w14:paraId="24908B10" w14:textId="77777777" w:rsidR="0061642F" w:rsidRDefault="0061642F" w:rsidP="008747E0">
    <w:pPr>
      <w:pStyle w:val="Header"/>
    </w:pPr>
  </w:p>
  <w:p w14:paraId="5833ADDE" w14:textId="77777777" w:rsidR="0061642F" w:rsidRDefault="0061642F" w:rsidP="008747E0">
    <w:pPr>
      <w:pStyle w:val="Header"/>
    </w:pPr>
  </w:p>
  <w:p w14:paraId="51A1FB4F" w14:textId="77777777" w:rsidR="0061642F" w:rsidRDefault="0061642F" w:rsidP="008747E0">
    <w:pPr>
      <w:pStyle w:val="Header"/>
    </w:pPr>
  </w:p>
  <w:p w14:paraId="4E32E17C" w14:textId="77777777" w:rsidR="0061642F" w:rsidRPr="00441393" w:rsidRDefault="0061642F" w:rsidP="00441393">
    <w:pPr>
      <w:pStyle w:val="Contents"/>
    </w:pPr>
    <w:r>
      <w:t>DOCUMENT HISTORY</w:t>
    </w:r>
  </w:p>
  <w:p w14:paraId="11013F72" w14:textId="77777777" w:rsidR="0061642F" w:rsidRPr="00ED2A8D" w:rsidRDefault="0061642F" w:rsidP="008747E0">
    <w:pPr>
      <w:pStyle w:val="Header"/>
    </w:pPr>
  </w:p>
  <w:p w14:paraId="77EBB361" w14:textId="77777777" w:rsidR="0061642F" w:rsidRPr="00AC33A2" w:rsidRDefault="0061642F"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DD330" w14:textId="77777777" w:rsidR="0061642F" w:rsidRDefault="007262D7">
    <w:pPr>
      <w:pStyle w:val="Header"/>
    </w:pPr>
    <w:r>
      <w:rPr>
        <w:noProof/>
      </w:rPr>
      <w:pict w14:anchorId="481015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107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C0DEFE9">
        <v:shape id="PowerPlusWaterMarkObject6" o:spid="_x0000_s2054" type="#_x0000_t136" style="position:absolute;margin-left:0;margin-top:0;width:604.45pt;height:54.95pt;rotation:315;z-index:-2515650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B745D" w14:textId="77777777" w:rsidR="0061642F" w:rsidRDefault="007262D7">
    <w:pPr>
      <w:pStyle w:val="Header"/>
    </w:pPr>
    <w:r>
      <w:rPr>
        <w:noProof/>
      </w:rPr>
      <w:pict w14:anchorId="2DB975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066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ED67CB1">
        <v:shape id="PowerPlusWaterMarkObject8" o:spid="_x0000_s2056" type="#_x0000_t136" style="position:absolute;margin-left:0;margin-top:0;width:604.45pt;height:54.95pt;rotation:315;z-index:-2515609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80C0F" w14:textId="77777777" w:rsidR="0061642F" w:rsidRPr="00ED2A8D" w:rsidRDefault="007262D7" w:rsidP="008747E0">
    <w:pPr>
      <w:pStyle w:val="Header"/>
    </w:pPr>
    <w:r>
      <w:rPr>
        <w:noProof/>
      </w:rPr>
      <w:pict w14:anchorId="457A6B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087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46B3491">
        <v:shape id="PowerPlusWaterMarkObject7" o:spid="_x0000_s2055" type="#_x0000_t136" style="position:absolute;margin-left:0;margin-top:0;width:604.45pt;height:54.95pt;rotation:315;z-index:-2515630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1642F">
      <w:rPr>
        <w:noProof/>
        <w:lang w:val="en-IE" w:eastAsia="en-IE"/>
      </w:rPr>
      <w:drawing>
        <wp:anchor distT="0" distB="0" distL="114300" distR="114300" simplePos="0" relativeHeight="251674624" behindDoc="1" locked="0" layoutInCell="1" allowOverlap="1" wp14:anchorId="1FCC3EAC" wp14:editId="798D1576">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A36CBE" w14:textId="77777777" w:rsidR="0061642F" w:rsidRPr="00ED2A8D" w:rsidRDefault="0061642F" w:rsidP="008747E0">
    <w:pPr>
      <w:pStyle w:val="Header"/>
    </w:pPr>
  </w:p>
  <w:p w14:paraId="708F7ED3" w14:textId="77777777" w:rsidR="0061642F" w:rsidRDefault="0061642F" w:rsidP="008747E0">
    <w:pPr>
      <w:pStyle w:val="Header"/>
    </w:pPr>
  </w:p>
  <w:p w14:paraId="4C0161A2" w14:textId="77777777" w:rsidR="0061642F" w:rsidRDefault="0061642F" w:rsidP="008747E0">
    <w:pPr>
      <w:pStyle w:val="Header"/>
    </w:pPr>
  </w:p>
  <w:p w14:paraId="6C0B5CCA" w14:textId="77777777" w:rsidR="0061642F" w:rsidRDefault="0061642F" w:rsidP="008747E0">
    <w:pPr>
      <w:pStyle w:val="Header"/>
    </w:pPr>
  </w:p>
  <w:p w14:paraId="0AF3A287" w14:textId="77777777" w:rsidR="0061642F" w:rsidRPr="00441393" w:rsidRDefault="0061642F" w:rsidP="00441393">
    <w:pPr>
      <w:pStyle w:val="Contents"/>
    </w:pPr>
    <w:r>
      <w:t>CONTENTS</w:t>
    </w:r>
  </w:p>
  <w:p w14:paraId="3FAED34F" w14:textId="77777777" w:rsidR="0061642F" w:rsidRPr="00ED2A8D" w:rsidRDefault="0061642F" w:rsidP="008747E0">
    <w:pPr>
      <w:pStyle w:val="Header"/>
    </w:pPr>
  </w:p>
  <w:p w14:paraId="30ED555E" w14:textId="77777777" w:rsidR="0061642F" w:rsidRPr="00AC33A2" w:rsidRDefault="0061642F"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B2B65" w14:textId="77777777" w:rsidR="0061642F" w:rsidRDefault="007262D7">
    <w:pPr>
      <w:pStyle w:val="Header"/>
    </w:pPr>
    <w:r>
      <w:rPr>
        <w:noProof/>
      </w:rPr>
      <w:pict w14:anchorId="347D4C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046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5FCD9B8">
        <v:shape id="PowerPlusWaterMarkObject9" o:spid="_x0000_s2057" type="#_x0000_t136" style="position:absolute;margin-left:0;margin-top:0;width:604.45pt;height:54.95pt;rotation:315;z-index:-2515589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CD15967"/>
    <w:multiLevelType w:val="multilevel"/>
    <w:tmpl w:val="DDD61AC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hint="default"/>
        <w:b w:val="0"/>
        <w:i w:val="0"/>
        <w:sz w:val="22"/>
      </w:rPr>
    </w:lvl>
    <w:lvl w:ilvl="2">
      <w:start w:val="1"/>
      <w:numFmt w:val="lowerLetter"/>
      <w:pStyle w:val="Lista"/>
      <w:lvlText w:val="%3."/>
      <w:lvlJc w:val="left"/>
      <w:pPr>
        <w:tabs>
          <w:tab w:val="num" w:pos="1702"/>
        </w:tabs>
        <w:ind w:left="850" w:firstLine="2"/>
      </w:pPr>
      <w:rPr>
        <w:rFonts w:ascii="Calibri" w:eastAsia="Calibri" w:hAnsi="Calibri" w:cs="Calibri"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B054A3A"/>
    <w:multiLevelType w:val="hybridMultilevel"/>
    <w:tmpl w:val="A7E0BAB2"/>
    <w:lvl w:ilvl="0" w:tplc="C8A86B06">
      <w:start w:val="1"/>
      <w:numFmt w:val="decimal"/>
      <w:pStyle w:val="List1"/>
      <w:lvlText w:val="%1."/>
      <w:lvlJc w:val="left"/>
      <w:pPr>
        <w:ind w:left="709" w:hanging="709"/>
      </w:pPr>
      <w:rPr>
        <w:rFonts w:hint="default"/>
      </w:rPr>
    </w:lvl>
    <w:lvl w:ilvl="1" w:tplc="3AE02B58">
      <w:start w:val="1"/>
      <w:numFmt w:val="lowerLetter"/>
      <w:lvlText w:val="%2."/>
      <w:lvlJc w:val="left"/>
      <w:pPr>
        <w:ind w:left="1440" w:hanging="589"/>
      </w:pPr>
      <w:rPr>
        <w:rFonts w:hint="default"/>
      </w:r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4C133B7C"/>
    <w:multiLevelType w:val="multilevel"/>
    <w:tmpl w:val="87960C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67AB4D84"/>
    <w:multiLevelType w:val="multilevel"/>
    <w:tmpl w:val="30B05100"/>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3"/>
  </w:num>
  <w:num w:numId="3">
    <w:abstractNumId w:val="5"/>
  </w:num>
  <w:num w:numId="4">
    <w:abstractNumId w:val="1"/>
  </w:num>
  <w:num w:numId="5">
    <w:abstractNumId w:val="9"/>
  </w:num>
  <w:num w:numId="6">
    <w:abstractNumId w:val="14"/>
  </w:num>
  <w:num w:numId="7">
    <w:abstractNumId w:val="20"/>
  </w:num>
  <w:num w:numId="8">
    <w:abstractNumId w:val="12"/>
  </w:num>
  <w:num w:numId="9">
    <w:abstractNumId w:val="8"/>
  </w:num>
  <w:num w:numId="10">
    <w:abstractNumId w:val="2"/>
  </w:num>
  <w:num w:numId="11">
    <w:abstractNumId w:val="0"/>
  </w:num>
  <w:num w:numId="12">
    <w:abstractNumId w:val="6"/>
  </w:num>
  <w:num w:numId="13">
    <w:abstractNumId w:val="4"/>
  </w:num>
  <w:num w:numId="14">
    <w:abstractNumId w:val="10"/>
  </w:num>
  <w:num w:numId="15">
    <w:abstractNumId w:val="13"/>
  </w:num>
  <w:num w:numId="16">
    <w:abstractNumId w:val="18"/>
  </w:num>
  <w:num w:numId="17">
    <w:abstractNumId w:val="2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7"/>
  </w:num>
  <w:num w:numId="21">
    <w:abstractNumId w:val="21"/>
  </w:num>
  <w:num w:numId="22">
    <w:abstractNumId w:val="11"/>
  </w:num>
  <w:num w:numId="23">
    <w:abstractNumId w:val="15"/>
  </w:num>
  <w:num w:numId="24">
    <w:abstractNumId w:val="15"/>
    <w:lvlOverride w:ilvl="0">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num>
  <w:num w:numId="30">
    <w:abstractNumId w:val="15"/>
    <w:lvlOverride w:ilvl="0">
      <w:startOverride w:val="1"/>
    </w:lvlOverride>
  </w:num>
  <w:num w:numId="31">
    <w:abstractNumId w:val="15"/>
    <w:lvlOverride w:ilvl="0">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num>
  <w:num w:numId="34">
    <w:abstractNumId w:val="15"/>
    <w:lvlOverride w:ilvl="0">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lvlOverride w:ilvl="0">
      <w:startOverride w:val="1"/>
    </w:lvlOverride>
  </w:num>
  <w:num w:numId="43">
    <w:abstractNumId w:val="15"/>
    <w:lvlOverride w:ilvl="0">
      <w:startOverride w:val="1"/>
    </w:lvlOverride>
  </w:num>
  <w:num w:numId="44">
    <w:abstractNumId w:val="15"/>
    <w:lvlOverride w:ilvl="0">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am Hay">
    <w15:presenceInfo w15:providerId="AD" w15:userId="S-1-5-21-3733998799-3592985067-3319619644-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FB4"/>
    <w:rsid w:val="00004185"/>
    <w:rsid w:val="000174F9"/>
    <w:rsid w:val="00024972"/>
    <w:rsid w:val="000249C2"/>
    <w:rsid w:val="000258F6"/>
    <w:rsid w:val="000379A7"/>
    <w:rsid w:val="00040EB8"/>
    <w:rsid w:val="0005255B"/>
    <w:rsid w:val="000537D0"/>
    <w:rsid w:val="00057B6D"/>
    <w:rsid w:val="00061A7B"/>
    <w:rsid w:val="0008654C"/>
    <w:rsid w:val="00087B3C"/>
    <w:rsid w:val="000904ED"/>
    <w:rsid w:val="00093294"/>
    <w:rsid w:val="000A27A8"/>
    <w:rsid w:val="000A5291"/>
    <w:rsid w:val="000B1A77"/>
    <w:rsid w:val="000B4DA5"/>
    <w:rsid w:val="000C711B"/>
    <w:rsid w:val="000D6693"/>
    <w:rsid w:val="000E3954"/>
    <w:rsid w:val="000E3E52"/>
    <w:rsid w:val="000F0F9F"/>
    <w:rsid w:val="000F3F43"/>
    <w:rsid w:val="00113D5B"/>
    <w:rsid w:val="00113EFD"/>
    <w:rsid w:val="00113F8F"/>
    <w:rsid w:val="001205DE"/>
    <w:rsid w:val="001337C0"/>
    <w:rsid w:val="00133BC5"/>
    <w:rsid w:val="001349DB"/>
    <w:rsid w:val="001362F9"/>
    <w:rsid w:val="00136E58"/>
    <w:rsid w:val="0015602E"/>
    <w:rsid w:val="00156525"/>
    <w:rsid w:val="00161325"/>
    <w:rsid w:val="0017295E"/>
    <w:rsid w:val="00180C11"/>
    <w:rsid w:val="001836BE"/>
    <w:rsid w:val="001862D3"/>
    <w:rsid w:val="001875B1"/>
    <w:rsid w:val="00192229"/>
    <w:rsid w:val="001A5F03"/>
    <w:rsid w:val="001D4A3E"/>
    <w:rsid w:val="001E0F67"/>
    <w:rsid w:val="001E416D"/>
    <w:rsid w:val="00201337"/>
    <w:rsid w:val="002022EA"/>
    <w:rsid w:val="00205B17"/>
    <w:rsid w:val="00205D9B"/>
    <w:rsid w:val="002204DA"/>
    <w:rsid w:val="0022371A"/>
    <w:rsid w:val="00231C53"/>
    <w:rsid w:val="0025141E"/>
    <w:rsid w:val="002520AD"/>
    <w:rsid w:val="00257DF8"/>
    <w:rsid w:val="00257E4A"/>
    <w:rsid w:val="0027175D"/>
    <w:rsid w:val="00274ADD"/>
    <w:rsid w:val="00280DE0"/>
    <w:rsid w:val="0029058E"/>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1D25"/>
    <w:rsid w:val="003251FE"/>
    <w:rsid w:val="003274DB"/>
    <w:rsid w:val="00327FBF"/>
    <w:rsid w:val="00334DBF"/>
    <w:rsid w:val="0036382D"/>
    <w:rsid w:val="00380350"/>
    <w:rsid w:val="00380B4E"/>
    <w:rsid w:val="003816E4"/>
    <w:rsid w:val="00383EE9"/>
    <w:rsid w:val="003840BF"/>
    <w:rsid w:val="0038528A"/>
    <w:rsid w:val="0038629E"/>
    <w:rsid w:val="00395E5C"/>
    <w:rsid w:val="003A368B"/>
    <w:rsid w:val="003A7759"/>
    <w:rsid w:val="003B03EA"/>
    <w:rsid w:val="003C0FB4"/>
    <w:rsid w:val="003C7C34"/>
    <w:rsid w:val="003D0F37"/>
    <w:rsid w:val="003D5150"/>
    <w:rsid w:val="003E3151"/>
    <w:rsid w:val="003F191B"/>
    <w:rsid w:val="003F1C3A"/>
    <w:rsid w:val="003F1ECC"/>
    <w:rsid w:val="0042518D"/>
    <w:rsid w:val="0042639D"/>
    <w:rsid w:val="00434423"/>
    <w:rsid w:val="00441393"/>
    <w:rsid w:val="00447CF0"/>
    <w:rsid w:val="00456F10"/>
    <w:rsid w:val="00465491"/>
    <w:rsid w:val="00480D65"/>
    <w:rsid w:val="00492A8D"/>
    <w:rsid w:val="004A7F8A"/>
    <w:rsid w:val="004D0799"/>
    <w:rsid w:val="004D2CE9"/>
    <w:rsid w:val="004E1D57"/>
    <w:rsid w:val="004E2F16"/>
    <w:rsid w:val="00502CB4"/>
    <w:rsid w:val="00503044"/>
    <w:rsid w:val="005039E1"/>
    <w:rsid w:val="00513460"/>
    <w:rsid w:val="00523666"/>
    <w:rsid w:val="00526234"/>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5F4D7E"/>
    <w:rsid w:val="006127AC"/>
    <w:rsid w:val="0061642F"/>
    <w:rsid w:val="00617F1B"/>
    <w:rsid w:val="00634A78"/>
    <w:rsid w:val="00642025"/>
    <w:rsid w:val="00642589"/>
    <w:rsid w:val="0065107F"/>
    <w:rsid w:val="00651526"/>
    <w:rsid w:val="00653BD4"/>
    <w:rsid w:val="00666061"/>
    <w:rsid w:val="00667424"/>
    <w:rsid w:val="00667792"/>
    <w:rsid w:val="006710C0"/>
    <w:rsid w:val="00671677"/>
    <w:rsid w:val="00674DCF"/>
    <w:rsid w:val="006750F2"/>
    <w:rsid w:val="0068553C"/>
    <w:rsid w:val="00685F34"/>
    <w:rsid w:val="006975A8"/>
    <w:rsid w:val="006A2EC5"/>
    <w:rsid w:val="006C1863"/>
    <w:rsid w:val="006E0818"/>
    <w:rsid w:val="006E0E7D"/>
    <w:rsid w:val="006F032D"/>
    <w:rsid w:val="006F1C14"/>
    <w:rsid w:val="007262D7"/>
    <w:rsid w:val="0072737A"/>
    <w:rsid w:val="00731DEE"/>
    <w:rsid w:val="007342FE"/>
    <w:rsid w:val="00736C46"/>
    <w:rsid w:val="00737DA0"/>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2315"/>
    <w:rsid w:val="007F7544"/>
    <w:rsid w:val="00800995"/>
    <w:rsid w:val="00815E10"/>
    <w:rsid w:val="008326B2"/>
    <w:rsid w:val="00846831"/>
    <w:rsid w:val="0084683E"/>
    <w:rsid w:val="008533FB"/>
    <w:rsid w:val="008572DE"/>
    <w:rsid w:val="00864E45"/>
    <w:rsid w:val="00865532"/>
    <w:rsid w:val="008737D3"/>
    <w:rsid w:val="008747E0"/>
    <w:rsid w:val="00876841"/>
    <w:rsid w:val="008827A8"/>
    <w:rsid w:val="00882B3C"/>
    <w:rsid w:val="00883AE3"/>
    <w:rsid w:val="0088489E"/>
    <w:rsid w:val="00896698"/>
    <w:rsid w:val="008972C3"/>
    <w:rsid w:val="008C33B5"/>
    <w:rsid w:val="008D1B79"/>
    <w:rsid w:val="008D2314"/>
    <w:rsid w:val="008D4072"/>
    <w:rsid w:val="008E1F69"/>
    <w:rsid w:val="008E54F8"/>
    <w:rsid w:val="008E5E93"/>
    <w:rsid w:val="008F3638"/>
    <w:rsid w:val="008F57D8"/>
    <w:rsid w:val="008F7104"/>
    <w:rsid w:val="00902834"/>
    <w:rsid w:val="00913B44"/>
    <w:rsid w:val="00914E26"/>
    <w:rsid w:val="0091590F"/>
    <w:rsid w:val="00922A97"/>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4CD5"/>
    <w:rsid w:val="009B785E"/>
    <w:rsid w:val="009C25D3"/>
    <w:rsid w:val="009C26F8"/>
    <w:rsid w:val="009C609E"/>
    <w:rsid w:val="009E16EC"/>
    <w:rsid w:val="009E4A4D"/>
    <w:rsid w:val="009F081F"/>
    <w:rsid w:val="00A03913"/>
    <w:rsid w:val="00A13E56"/>
    <w:rsid w:val="00A24838"/>
    <w:rsid w:val="00A25FF7"/>
    <w:rsid w:val="00A4308C"/>
    <w:rsid w:val="00A4469B"/>
    <w:rsid w:val="00A549B3"/>
    <w:rsid w:val="00A56477"/>
    <w:rsid w:val="00A619B1"/>
    <w:rsid w:val="00A668D2"/>
    <w:rsid w:val="00A72ED7"/>
    <w:rsid w:val="00A8083F"/>
    <w:rsid w:val="00A81A1B"/>
    <w:rsid w:val="00A84CE0"/>
    <w:rsid w:val="00A90D86"/>
    <w:rsid w:val="00A93103"/>
    <w:rsid w:val="00AA3E01"/>
    <w:rsid w:val="00AA6BBB"/>
    <w:rsid w:val="00AA7005"/>
    <w:rsid w:val="00AB46CD"/>
    <w:rsid w:val="00AB4A21"/>
    <w:rsid w:val="00AB4FB9"/>
    <w:rsid w:val="00AC1940"/>
    <w:rsid w:val="00AC33A2"/>
    <w:rsid w:val="00AD4E86"/>
    <w:rsid w:val="00AD79B9"/>
    <w:rsid w:val="00AE4914"/>
    <w:rsid w:val="00AE65F1"/>
    <w:rsid w:val="00AE6BB4"/>
    <w:rsid w:val="00AE74AD"/>
    <w:rsid w:val="00AF159C"/>
    <w:rsid w:val="00B01873"/>
    <w:rsid w:val="00B03F1C"/>
    <w:rsid w:val="00B17253"/>
    <w:rsid w:val="00B20F1A"/>
    <w:rsid w:val="00B31A41"/>
    <w:rsid w:val="00B3209E"/>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27F6"/>
    <w:rsid w:val="00BC39F4"/>
    <w:rsid w:val="00BD21FE"/>
    <w:rsid w:val="00BD7EE1"/>
    <w:rsid w:val="00BE5568"/>
    <w:rsid w:val="00BF1358"/>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0E05"/>
    <w:rsid w:val="00C81162"/>
    <w:rsid w:val="00C83666"/>
    <w:rsid w:val="00C870B5"/>
    <w:rsid w:val="00C91630"/>
    <w:rsid w:val="00C936F6"/>
    <w:rsid w:val="00C940F1"/>
    <w:rsid w:val="00C966EB"/>
    <w:rsid w:val="00CA04B1"/>
    <w:rsid w:val="00CA2262"/>
    <w:rsid w:val="00CA2DFC"/>
    <w:rsid w:val="00CB03D4"/>
    <w:rsid w:val="00CB507B"/>
    <w:rsid w:val="00CC35EF"/>
    <w:rsid w:val="00CC5048"/>
    <w:rsid w:val="00CC5F44"/>
    <w:rsid w:val="00CC6246"/>
    <w:rsid w:val="00CE5E46"/>
    <w:rsid w:val="00CE78BB"/>
    <w:rsid w:val="00D1463A"/>
    <w:rsid w:val="00D16B8E"/>
    <w:rsid w:val="00D2138C"/>
    <w:rsid w:val="00D216A5"/>
    <w:rsid w:val="00D2697A"/>
    <w:rsid w:val="00D31339"/>
    <w:rsid w:val="00D347D9"/>
    <w:rsid w:val="00D36983"/>
    <w:rsid w:val="00D3700C"/>
    <w:rsid w:val="00D653B1"/>
    <w:rsid w:val="00D74AE1"/>
    <w:rsid w:val="00D849BD"/>
    <w:rsid w:val="00D85124"/>
    <w:rsid w:val="00D865A8"/>
    <w:rsid w:val="00D92C2D"/>
    <w:rsid w:val="00D95BDA"/>
    <w:rsid w:val="00DA17CD"/>
    <w:rsid w:val="00DB25B3"/>
    <w:rsid w:val="00DB50E4"/>
    <w:rsid w:val="00DC2E1E"/>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2380"/>
    <w:rsid w:val="00E53F95"/>
    <w:rsid w:val="00E56440"/>
    <w:rsid w:val="00E67A5C"/>
    <w:rsid w:val="00E706E7"/>
    <w:rsid w:val="00E734BE"/>
    <w:rsid w:val="00E770F6"/>
    <w:rsid w:val="00E81AA0"/>
    <w:rsid w:val="00E84229"/>
    <w:rsid w:val="00E86D30"/>
    <w:rsid w:val="00E90E4E"/>
    <w:rsid w:val="00E92F1E"/>
    <w:rsid w:val="00E9391E"/>
    <w:rsid w:val="00EA0E28"/>
    <w:rsid w:val="00EA1052"/>
    <w:rsid w:val="00EA218F"/>
    <w:rsid w:val="00EA3C9B"/>
    <w:rsid w:val="00EA4F29"/>
    <w:rsid w:val="00EA5F83"/>
    <w:rsid w:val="00EA668C"/>
    <w:rsid w:val="00EA6F9D"/>
    <w:rsid w:val="00EB0909"/>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7615"/>
    <w:rsid w:val="00F85AF0"/>
    <w:rsid w:val="00F90461"/>
    <w:rsid w:val="00FB16A8"/>
    <w:rsid w:val="00FB51A6"/>
    <w:rsid w:val="00FC378B"/>
    <w:rsid w:val="00FC3977"/>
    <w:rsid w:val="00FD0C9A"/>
    <w:rsid w:val="00FD2F16"/>
    <w:rsid w:val="00FD5561"/>
    <w:rsid w:val="00FD6065"/>
    <w:rsid w:val="00FF4A6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54856659"/>
  <w15:docId w15:val="{2972AB06-A7AB-48B5-B8F6-36E8180EF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6"/>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004185"/>
    <w:pPr>
      <w:keepNext/>
      <w:keepLines/>
      <w:numPr>
        <w:ilvl w:val="1"/>
        <w:numId w:val="16"/>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6"/>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6"/>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004185"/>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AA6BBB"/>
    <w:pPr>
      <w:spacing w:after="120"/>
      <w:ind w:left="1418" w:hanging="709"/>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AA6BBB"/>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4"/>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4"/>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4"/>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4"/>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3"/>
      </w:numPr>
      <w:spacing w:after="240"/>
      <w:ind w:left="992" w:hanging="992"/>
    </w:p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Bullet2"/>
    <w:qFormat/>
    <w:rsid w:val="001A5F03"/>
    <w:pPr>
      <w:ind w:left="1135" w:hanging="426"/>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7"/>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A6BBB"/>
    <w:pPr>
      <w:numPr>
        <w:numId w:val="23"/>
      </w:numPr>
      <w:spacing w:after="120" w:line="240" w:lineRule="auto"/>
      <w:jc w:val="both"/>
    </w:pPr>
    <w:rPr>
      <w:rFonts w:eastAsia="Times New Roman" w:cs="Times New Roman"/>
      <w:sz w:val="22"/>
      <w:szCs w:val="20"/>
      <w:lang w:eastAsia="en-GB"/>
    </w:rPr>
  </w:style>
  <w:style w:type="paragraph" w:customStyle="1" w:styleId="Lista">
    <w:name w:val="List a"/>
    <w:basedOn w:val="BodyText"/>
    <w:qFormat/>
    <w:rsid w:val="00AA6BBB"/>
    <w:pPr>
      <w:numPr>
        <w:ilvl w:val="2"/>
        <w:numId w:val="22"/>
      </w:numPr>
    </w:p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line="240" w:lineRule="auto"/>
    </w:pPr>
    <w:rPr>
      <w:rFonts w:eastAsia="Times New Roman" w:cs="Times New Roman"/>
      <w:b/>
      <w:i/>
      <w:sz w:val="22"/>
      <w:szCs w:val="24"/>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5"/>
      </w:numPr>
    </w:pPr>
  </w:style>
  <w:style w:type="paragraph" w:customStyle="1" w:styleId="AnnexBHead3">
    <w:name w:val="Annex B Head 3"/>
    <w:basedOn w:val="AnnexAHead3"/>
    <w:next w:val="BodyText"/>
    <w:rsid w:val="00C52B00"/>
    <w:pPr>
      <w:numPr>
        <w:numId w:val="15"/>
      </w:numPr>
    </w:pPr>
  </w:style>
  <w:style w:type="paragraph" w:customStyle="1" w:styleId="AnnexBHead4">
    <w:name w:val="Annex B Head 4"/>
    <w:basedOn w:val="AnnexAHead4"/>
    <w:next w:val="BodyText"/>
    <w:rsid w:val="00C52B00"/>
    <w:pPr>
      <w:numPr>
        <w:numId w:val="15"/>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7"/>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19"/>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2"/>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TableList11">
    <w:name w:val="Table List 11"/>
    <w:basedOn w:val="List1"/>
    <w:rsid w:val="00321D25"/>
    <w:pPr>
      <w:numPr>
        <w:numId w:val="20"/>
      </w:numPr>
      <w:tabs>
        <w:tab w:val="clear" w:pos="0"/>
      </w:tabs>
      <w:spacing w:after="60"/>
      <w:jc w:val="left"/>
    </w:pPr>
    <w:rPr>
      <w:sz w:val="18"/>
      <w:szCs w:val="18"/>
    </w:rPr>
  </w:style>
  <w:style w:type="paragraph" w:customStyle="1" w:styleId="Tablelista">
    <w:name w:val="Table list a"/>
    <w:basedOn w:val="Lista"/>
    <w:rsid w:val="00321D25"/>
    <w:pPr>
      <w:numPr>
        <w:ilvl w:val="1"/>
        <w:numId w:val="21"/>
      </w:numPr>
    </w:pPr>
    <w:rPr>
      <w:sz w:val="18"/>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CM14">
    <w:name w:val="CM14"/>
    <w:basedOn w:val="Normal"/>
    <w:next w:val="Normal"/>
    <w:rsid w:val="008D4072"/>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iala-aism.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mailto:academy@iala-aism.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EEP\ENG8%202018-10-15\Input%20papers\For%20upload\Model%20Course%20Template%20%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EC123-C149-42DD-AAE9-62056E5A7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Course Template  11May17.dotx</Template>
  <TotalTime>0</TotalTime>
  <Pages>13</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13072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Seamus Doyle</cp:lastModifiedBy>
  <cp:revision>3</cp:revision>
  <cp:lastPrinted>2016-02-11T12:10:00Z</cp:lastPrinted>
  <dcterms:created xsi:type="dcterms:W3CDTF">2018-10-17T13:54:00Z</dcterms:created>
  <dcterms:modified xsi:type="dcterms:W3CDTF">2018-10-17T15:12:00Z</dcterms:modified>
  <cp:category/>
</cp:coreProperties>
</file>